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CF6998" w14:textId="77777777" w:rsidR="00A72A78" w:rsidRPr="00A72A78" w:rsidRDefault="00A72A78" w:rsidP="008F1E1A">
      <w:pPr>
        <w:spacing w:line="480" w:lineRule="auto"/>
        <w:jc w:val="center"/>
        <w:rPr>
          <w:rFonts w:cs="Times New Roman"/>
          <w:bCs/>
          <w:sz w:val="32"/>
          <w:szCs w:val="44"/>
        </w:rPr>
      </w:pPr>
      <w:r w:rsidRPr="00A72A78">
        <w:rPr>
          <w:rFonts w:cs="Times New Roman"/>
          <w:bCs/>
          <w:sz w:val="32"/>
          <w:szCs w:val="44"/>
        </w:rPr>
        <w:t xml:space="preserve">Comparison of </w:t>
      </w:r>
      <w:r w:rsidR="002363DC">
        <w:rPr>
          <w:rFonts w:cs="Times New Roman"/>
          <w:bCs/>
          <w:sz w:val="32"/>
          <w:szCs w:val="44"/>
        </w:rPr>
        <w:t>performance</w:t>
      </w:r>
      <w:r w:rsidRPr="00A72A78">
        <w:rPr>
          <w:rFonts w:cs="Times New Roman"/>
          <w:bCs/>
          <w:sz w:val="32"/>
          <w:szCs w:val="44"/>
        </w:rPr>
        <w:t xml:space="preserve"> </w:t>
      </w:r>
      <w:r w:rsidR="002363DC">
        <w:rPr>
          <w:rFonts w:cs="Times New Roman"/>
          <w:bCs/>
          <w:sz w:val="32"/>
          <w:szCs w:val="44"/>
        </w:rPr>
        <w:t>of features and mask size</w:t>
      </w:r>
      <w:r w:rsidRPr="00A72A78">
        <w:rPr>
          <w:rFonts w:cs="Times New Roman"/>
          <w:bCs/>
          <w:sz w:val="32"/>
          <w:szCs w:val="44"/>
        </w:rPr>
        <w:t xml:space="preserve"> in </w:t>
      </w:r>
      <w:ins w:id="0" w:author="Umbaugh, Scott" w:date="2018-04-08T15:18:00Z">
        <w:r w:rsidR="0011010A">
          <w:rPr>
            <w:rFonts w:cs="Times New Roman"/>
            <w:bCs/>
            <w:sz w:val="32"/>
            <w:szCs w:val="44"/>
          </w:rPr>
          <w:t>t</w:t>
        </w:r>
      </w:ins>
      <w:del w:id="1" w:author="Umbaugh, Scott" w:date="2018-04-08T15:18:00Z">
        <w:r w:rsidRPr="00A72A78" w:rsidDel="0011010A">
          <w:rPr>
            <w:rFonts w:cs="Times New Roman"/>
            <w:bCs/>
            <w:sz w:val="32"/>
            <w:szCs w:val="44"/>
          </w:rPr>
          <w:delText>T</w:delText>
        </w:r>
      </w:del>
      <w:r w:rsidRPr="00A72A78">
        <w:rPr>
          <w:rFonts w:cs="Times New Roman"/>
          <w:bCs/>
          <w:sz w:val="32"/>
          <w:szCs w:val="44"/>
        </w:rPr>
        <w:t xml:space="preserve">hermographic </w:t>
      </w:r>
      <w:ins w:id="2" w:author="Umbaugh, Scott" w:date="2018-04-08T15:18:00Z">
        <w:r w:rsidR="0011010A">
          <w:rPr>
            <w:rFonts w:cs="Times New Roman"/>
            <w:bCs/>
            <w:sz w:val="32"/>
            <w:szCs w:val="44"/>
          </w:rPr>
          <w:t>i</w:t>
        </w:r>
      </w:ins>
      <w:del w:id="3" w:author="Umbaugh, Scott" w:date="2018-04-08T15:18:00Z">
        <w:r w:rsidRPr="00A72A78" w:rsidDel="0011010A">
          <w:rPr>
            <w:rFonts w:cs="Times New Roman"/>
            <w:bCs/>
            <w:sz w:val="32"/>
            <w:szCs w:val="44"/>
          </w:rPr>
          <w:delText>I</w:delText>
        </w:r>
      </w:del>
      <w:r w:rsidRPr="00A72A78">
        <w:rPr>
          <w:rFonts w:cs="Times New Roman"/>
          <w:bCs/>
          <w:sz w:val="32"/>
          <w:szCs w:val="44"/>
        </w:rPr>
        <w:t>mages of Chiari dogs for syrinx identification</w:t>
      </w:r>
      <w:r w:rsidR="00A478B7">
        <w:rPr>
          <w:rFonts w:cs="Times New Roman"/>
          <w:bCs/>
          <w:sz w:val="32"/>
          <w:szCs w:val="44"/>
        </w:rPr>
        <w:t xml:space="preserve"> </w:t>
      </w:r>
      <w:r w:rsidR="00A478B7" w:rsidRPr="00A478B7">
        <w:rPr>
          <w:rFonts w:cs="Times New Roman"/>
          <w:bCs/>
          <w:sz w:val="32"/>
          <w:szCs w:val="44"/>
        </w:rPr>
        <w:t>(CLMS/COMS)</w:t>
      </w:r>
    </w:p>
    <w:p w14:paraId="4712A95C" w14:textId="77777777" w:rsidR="008F1E1A" w:rsidRDefault="008F1E1A" w:rsidP="008D7FFD">
      <w:pPr>
        <w:spacing w:line="480" w:lineRule="auto"/>
        <w:jc w:val="center"/>
        <w:rPr>
          <w:rFonts w:cs="Times New Roman"/>
          <w:sz w:val="32"/>
          <w:szCs w:val="44"/>
        </w:rPr>
      </w:pPr>
    </w:p>
    <w:p w14:paraId="31F81C27" w14:textId="77777777" w:rsidR="008D7FFD" w:rsidRPr="00C41B23" w:rsidRDefault="008D7FFD" w:rsidP="008D7FFD">
      <w:pPr>
        <w:spacing w:line="480" w:lineRule="auto"/>
        <w:jc w:val="center"/>
        <w:rPr>
          <w:rFonts w:cs="Times New Roman"/>
          <w:sz w:val="32"/>
          <w:szCs w:val="44"/>
        </w:rPr>
      </w:pPr>
      <w:r w:rsidRPr="00C41B23">
        <w:rPr>
          <w:rFonts w:cs="Times New Roman"/>
          <w:sz w:val="32"/>
          <w:szCs w:val="44"/>
        </w:rPr>
        <w:t xml:space="preserve">By </w:t>
      </w:r>
      <w:r>
        <w:rPr>
          <w:rFonts w:cs="Times New Roman"/>
          <w:sz w:val="32"/>
          <w:szCs w:val="44"/>
        </w:rPr>
        <w:t>Gita Pant</w:t>
      </w:r>
      <w:r w:rsidRPr="00C41B23">
        <w:rPr>
          <w:rFonts w:cs="Times New Roman"/>
          <w:sz w:val="32"/>
          <w:szCs w:val="44"/>
        </w:rPr>
        <w:t>, Bachelor of Science</w:t>
      </w:r>
    </w:p>
    <w:p w14:paraId="165CC3B6" w14:textId="77777777" w:rsidR="008D7FFD" w:rsidRPr="00C41B23" w:rsidRDefault="008D7FFD" w:rsidP="008D7FFD">
      <w:pPr>
        <w:spacing w:after="214" w:line="265" w:lineRule="auto"/>
        <w:ind w:left="246" w:right="244" w:hanging="10"/>
        <w:jc w:val="center"/>
        <w:rPr>
          <w:rFonts w:cs="Times New Roman"/>
        </w:rPr>
      </w:pPr>
      <w:r w:rsidRPr="00C41B23">
        <w:rPr>
          <w:rFonts w:cs="Times New Roman"/>
          <w:sz w:val="32"/>
          <w:szCs w:val="44"/>
        </w:rPr>
        <w:br/>
      </w:r>
      <w:r w:rsidRPr="00C41B23">
        <w:rPr>
          <w:rFonts w:cs="Times New Roman"/>
          <w:sz w:val="32"/>
        </w:rPr>
        <w:t>Advisory Committee:</w:t>
      </w:r>
      <w:r w:rsidRPr="00C41B23">
        <w:rPr>
          <w:rFonts w:cs="Times New Roman"/>
          <w:b/>
          <w:sz w:val="32"/>
        </w:rPr>
        <w:t xml:space="preserve"> </w:t>
      </w:r>
    </w:p>
    <w:p w14:paraId="7FCCD1CA" w14:textId="77777777" w:rsidR="008D7FFD" w:rsidRPr="00C41B23" w:rsidRDefault="008D7FFD" w:rsidP="008D7FFD">
      <w:pPr>
        <w:spacing w:after="217" w:line="265" w:lineRule="auto"/>
        <w:ind w:left="246" w:right="244" w:hanging="10"/>
        <w:jc w:val="center"/>
        <w:rPr>
          <w:rFonts w:cs="Times New Roman"/>
        </w:rPr>
      </w:pPr>
      <w:r w:rsidRPr="00C41B23">
        <w:rPr>
          <w:rFonts w:cs="Times New Roman"/>
          <w:sz w:val="32"/>
        </w:rPr>
        <w:t>Scott E Umbaugh, Chair</w:t>
      </w:r>
    </w:p>
    <w:p w14:paraId="6F9926D2" w14:textId="77777777" w:rsidR="008D7FFD" w:rsidRPr="00C41B23" w:rsidRDefault="008D7FFD" w:rsidP="008D7FFD">
      <w:pPr>
        <w:spacing w:line="480" w:lineRule="auto"/>
        <w:jc w:val="center"/>
        <w:rPr>
          <w:rFonts w:cs="Times New Roman"/>
          <w:sz w:val="32"/>
          <w:szCs w:val="44"/>
        </w:rPr>
      </w:pPr>
    </w:p>
    <w:p w14:paraId="61732A9E" w14:textId="77777777" w:rsidR="008D7FFD" w:rsidRPr="00C41B23" w:rsidRDefault="008D7FFD" w:rsidP="008D7FFD">
      <w:pPr>
        <w:spacing w:line="480" w:lineRule="auto"/>
        <w:jc w:val="center"/>
        <w:rPr>
          <w:rFonts w:cs="Times New Roman"/>
          <w:sz w:val="32"/>
          <w:szCs w:val="44"/>
        </w:rPr>
      </w:pPr>
      <w:r w:rsidRPr="00C41B23">
        <w:rPr>
          <w:rFonts w:cs="Times New Roman"/>
          <w:sz w:val="32"/>
          <w:szCs w:val="44"/>
        </w:rPr>
        <w:t xml:space="preserve">Thesis Generic Outlines Submitted </w:t>
      </w:r>
    </w:p>
    <w:p w14:paraId="1A36D1A2" w14:textId="77777777" w:rsidR="008D7FFD" w:rsidRPr="00C41B23" w:rsidRDefault="008D7FFD" w:rsidP="008D7FFD">
      <w:pPr>
        <w:spacing w:line="480" w:lineRule="auto"/>
        <w:jc w:val="center"/>
        <w:rPr>
          <w:rFonts w:cs="Times New Roman"/>
          <w:sz w:val="32"/>
          <w:szCs w:val="44"/>
        </w:rPr>
      </w:pPr>
      <w:proofErr w:type="gramStart"/>
      <w:r w:rsidRPr="00C41B23">
        <w:rPr>
          <w:rFonts w:cs="Times New Roman"/>
          <w:sz w:val="32"/>
          <w:szCs w:val="44"/>
        </w:rPr>
        <w:t>in</w:t>
      </w:r>
      <w:proofErr w:type="gramEnd"/>
      <w:r w:rsidRPr="00C41B23">
        <w:rPr>
          <w:rFonts w:cs="Times New Roman"/>
          <w:sz w:val="32"/>
          <w:szCs w:val="44"/>
        </w:rPr>
        <w:t xml:space="preserve"> Partial Fulfilment of the Requirements</w:t>
      </w:r>
    </w:p>
    <w:p w14:paraId="4414EC59" w14:textId="77777777" w:rsidR="008D7FFD" w:rsidRPr="00C41B23" w:rsidRDefault="008D7FFD" w:rsidP="008D7FFD">
      <w:pPr>
        <w:spacing w:line="480" w:lineRule="auto"/>
        <w:jc w:val="center"/>
        <w:rPr>
          <w:rFonts w:cs="Times New Roman"/>
          <w:sz w:val="32"/>
          <w:szCs w:val="44"/>
        </w:rPr>
      </w:pPr>
      <w:proofErr w:type="gramStart"/>
      <w:r w:rsidRPr="00C41B23">
        <w:rPr>
          <w:rFonts w:cs="Times New Roman"/>
          <w:sz w:val="32"/>
          <w:szCs w:val="44"/>
        </w:rPr>
        <w:t>for</w:t>
      </w:r>
      <w:proofErr w:type="gramEnd"/>
      <w:r w:rsidRPr="00C41B23">
        <w:rPr>
          <w:rFonts w:cs="Times New Roman"/>
          <w:sz w:val="32"/>
          <w:szCs w:val="44"/>
        </w:rPr>
        <w:t xml:space="preserve"> the Degree of Master of Science</w:t>
      </w:r>
    </w:p>
    <w:p w14:paraId="71BBEA85" w14:textId="77777777" w:rsidR="008D7FFD" w:rsidRPr="00C41B23" w:rsidRDefault="008D7FFD" w:rsidP="008D7FFD">
      <w:pPr>
        <w:spacing w:line="480" w:lineRule="auto"/>
        <w:jc w:val="center"/>
        <w:rPr>
          <w:rFonts w:cs="Times New Roman"/>
          <w:sz w:val="32"/>
          <w:szCs w:val="44"/>
        </w:rPr>
      </w:pPr>
      <w:proofErr w:type="gramStart"/>
      <w:r w:rsidRPr="00C41B23">
        <w:rPr>
          <w:rFonts w:cs="Times New Roman"/>
          <w:sz w:val="32"/>
          <w:szCs w:val="44"/>
        </w:rPr>
        <w:t>in</w:t>
      </w:r>
      <w:proofErr w:type="gramEnd"/>
      <w:r w:rsidRPr="00C41B23">
        <w:rPr>
          <w:rFonts w:cs="Times New Roman"/>
          <w:sz w:val="32"/>
          <w:szCs w:val="44"/>
        </w:rPr>
        <w:t xml:space="preserve"> the field of Electrical and Computer Engineering</w:t>
      </w:r>
    </w:p>
    <w:p w14:paraId="5120E880" w14:textId="77777777" w:rsidR="008D7FFD" w:rsidRPr="00C41B23" w:rsidRDefault="008D7FFD" w:rsidP="008D7FFD">
      <w:pPr>
        <w:spacing w:line="480" w:lineRule="auto"/>
        <w:jc w:val="center"/>
        <w:rPr>
          <w:rFonts w:cs="Times New Roman"/>
          <w:sz w:val="36"/>
          <w:szCs w:val="44"/>
        </w:rPr>
      </w:pPr>
    </w:p>
    <w:p w14:paraId="76845DD3" w14:textId="77777777" w:rsidR="008D7FFD" w:rsidRPr="00C41B23" w:rsidRDefault="008D7FFD" w:rsidP="008D7FFD">
      <w:pPr>
        <w:spacing w:after="17" w:line="265" w:lineRule="auto"/>
        <w:ind w:left="246" w:right="241" w:hanging="10"/>
        <w:jc w:val="center"/>
        <w:rPr>
          <w:rFonts w:cs="Times New Roman"/>
        </w:rPr>
      </w:pPr>
      <w:r w:rsidRPr="00C41B23">
        <w:rPr>
          <w:rFonts w:cs="Times New Roman"/>
          <w:sz w:val="32"/>
        </w:rPr>
        <w:t>Graduate School</w:t>
      </w:r>
      <w:r w:rsidRPr="00C41B23">
        <w:rPr>
          <w:rFonts w:cs="Times New Roman"/>
          <w:b/>
          <w:sz w:val="32"/>
        </w:rPr>
        <w:t xml:space="preserve"> </w:t>
      </w:r>
    </w:p>
    <w:p w14:paraId="4F105400" w14:textId="77777777" w:rsidR="008D7FFD" w:rsidRDefault="008D7FFD" w:rsidP="008D7FFD">
      <w:pPr>
        <w:spacing w:after="3" w:line="268" w:lineRule="auto"/>
        <w:ind w:left="3807" w:right="1086" w:hanging="1978"/>
        <w:jc w:val="center"/>
        <w:rPr>
          <w:rFonts w:cs="Times New Roman"/>
          <w:sz w:val="32"/>
        </w:rPr>
      </w:pPr>
      <w:r w:rsidRPr="00C41B23">
        <w:rPr>
          <w:rFonts w:cs="Times New Roman"/>
          <w:sz w:val="32"/>
        </w:rPr>
        <w:t>Southern Illinois University Edwardsville</w:t>
      </w:r>
    </w:p>
    <w:p w14:paraId="407350A7" w14:textId="77777777" w:rsidR="008D7FFD" w:rsidRPr="00C41B23" w:rsidRDefault="009040BB" w:rsidP="008D7FFD">
      <w:pPr>
        <w:spacing w:after="3" w:line="268" w:lineRule="auto"/>
        <w:ind w:left="3807" w:right="1086" w:hanging="1978"/>
        <w:jc w:val="center"/>
        <w:rPr>
          <w:rFonts w:cs="Times New Roman"/>
        </w:rPr>
      </w:pPr>
      <w:r>
        <w:rPr>
          <w:rFonts w:cs="Times New Roman"/>
          <w:sz w:val="32"/>
        </w:rPr>
        <w:t>April</w:t>
      </w:r>
      <w:r w:rsidR="008D7FFD" w:rsidRPr="00C41B23">
        <w:rPr>
          <w:rFonts w:cs="Times New Roman"/>
          <w:sz w:val="32"/>
        </w:rPr>
        <w:t xml:space="preserve">, </w:t>
      </w:r>
      <w:r w:rsidR="008D7FFD">
        <w:rPr>
          <w:rFonts w:cs="Times New Roman"/>
          <w:sz w:val="32"/>
        </w:rPr>
        <w:t>2018</w:t>
      </w:r>
    </w:p>
    <w:p w14:paraId="22E9E98A" w14:textId="77777777" w:rsidR="00AA6F3A" w:rsidRDefault="00AA6F3A"/>
    <w:p w14:paraId="02B128EE" w14:textId="77777777" w:rsidR="00A478B7" w:rsidRDefault="00A478B7"/>
    <w:p w14:paraId="617BE51C" w14:textId="77777777" w:rsidR="00A478B7" w:rsidRPr="00C41B23" w:rsidRDefault="00A478B7" w:rsidP="00A478B7">
      <w:pPr>
        <w:shd w:val="clear" w:color="auto" w:fill="FFFFFF"/>
        <w:spacing w:before="240" w:line="480" w:lineRule="auto"/>
        <w:jc w:val="center"/>
        <w:rPr>
          <w:rFonts w:cs="Times New Roman"/>
          <w:b/>
          <w:color w:val="222222"/>
          <w:sz w:val="28"/>
          <w:szCs w:val="24"/>
        </w:rPr>
      </w:pPr>
      <w:r w:rsidRPr="00C41B23">
        <w:rPr>
          <w:rFonts w:cs="Times New Roman"/>
          <w:b/>
          <w:color w:val="222222"/>
          <w:sz w:val="28"/>
          <w:szCs w:val="24"/>
        </w:rPr>
        <w:lastRenderedPageBreak/>
        <w:t>ABSTRACT</w:t>
      </w:r>
    </w:p>
    <w:p w14:paraId="69115B48" w14:textId="77777777" w:rsidR="00A478B7" w:rsidRDefault="00A478B7" w:rsidP="00A478B7">
      <w:pPr>
        <w:spacing w:line="480" w:lineRule="auto"/>
        <w:rPr>
          <w:rFonts w:cs="Times New Roman"/>
          <w:szCs w:val="24"/>
        </w:rPr>
      </w:pPr>
      <w:r w:rsidRPr="000950C8">
        <w:rPr>
          <w:rFonts w:cs="Times New Roman"/>
          <w:szCs w:val="24"/>
        </w:rPr>
        <w:t xml:space="preserve">Thermographic imaging techniques produce images whose pixel values represent the temperature distribution of an object. </w:t>
      </w:r>
      <w:r w:rsidR="00D5259B">
        <w:rPr>
          <w:rFonts w:cs="Times New Roman"/>
          <w:szCs w:val="24"/>
        </w:rPr>
        <w:t xml:space="preserve">This research focuses on the possibilities of features than can </w:t>
      </w:r>
      <w:ins w:id="4" w:author="Umbaugh, Scott" w:date="2018-04-08T15:18:00Z">
        <w:r w:rsidR="0011010A">
          <w:rPr>
            <w:rFonts w:cs="Times New Roman"/>
            <w:szCs w:val="24"/>
          </w:rPr>
          <w:t xml:space="preserve">be </w:t>
        </w:r>
      </w:ins>
      <w:r w:rsidR="00D5259B">
        <w:rPr>
          <w:rFonts w:cs="Times New Roman"/>
          <w:szCs w:val="24"/>
        </w:rPr>
        <w:t>utilize</w:t>
      </w:r>
      <w:ins w:id="5" w:author="Umbaugh, Scott" w:date="2018-04-08T15:18:00Z">
        <w:r w:rsidR="0011010A">
          <w:rPr>
            <w:rFonts w:cs="Times New Roman"/>
            <w:szCs w:val="24"/>
          </w:rPr>
          <w:t>d for</w:t>
        </w:r>
      </w:ins>
      <w:r w:rsidR="00D5259B">
        <w:rPr>
          <w:rFonts w:cs="Times New Roman"/>
          <w:szCs w:val="24"/>
        </w:rPr>
        <w:t xml:space="preserve"> the classification of </w:t>
      </w:r>
      <w:r w:rsidR="00D5259B" w:rsidRPr="00D5259B">
        <w:rPr>
          <w:rFonts w:cs="Times New Roman"/>
          <w:szCs w:val="24"/>
        </w:rPr>
        <w:t>syrinx identification (CLMS/COMS)</w:t>
      </w:r>
      <w:r w:rsidR="00D5259B">
        <w:rPr>
          <w:rFonts w:cs="Times New Roman"/>
          <w:szCs w:val="24"/>
        </w:rPr>
        <w:t>. The</w:t>
      </w:r>
      <w:r w:rsidRPr="000950C8">
        <w:rPr>
          <w:rFonts w:cs="Times New Roman"/>
          <w:szCs w:val="24"/>
        </w:rPr>
        <w:t xml:space="preserve"> thermographic image data from 19º C to 40º C was linearly remapped to create images with 256 gray level values. Further</w:t>
      </w:r>
      <w:ins w:id="6" w:author="Umbaugh, Scott" w:date="2018-04-08T15:19:00Z">
        <w:r w:rsidR="0011010A">
          <w:rPr>
            <w:rFonts w:cs="Times New Roman"/>
            <w:szCs w:val="24"/>
          </w:rPr>
          <w:t>,</w:t>
        </w:r>
      </w:ins>
      <w:r w:rsidRPr="000950C8">
        <w:rPr>
          <w:rFonts w:cs="Times New Roman"/>
          <w:szCs w:val="24"/>
        </w:rPr>
        <w:t xml:space="preserve"> a single </w:t>
      </w:r>
      <w:commentRangeStart w:id="7"/>
      <w:r w:rsidRPr="000950C8">
        <w:rPr>
          <w:rFonts w:cs="Times New Roman"/>
          <w:szCs w:val="24"/>
        </w:rPr>
        <w:t>band</w:t>
      </w:r>
      <w:commentRangeEnd w:id="7"/>
      <w:r w:rsidR="0011010A">
        <w:rPr>
          <w:rStyle w:val="CommentReference"/>
        </w:rPr>
        <w:commentReference w:id="7"/>
      </w:r>
      <w:r>
        <w:rPr>
          <w:rFonts w:cs="Times New Roman"/>
          <w:szCs w:val="24"/>
        </w:rPr>
        <w:t xml:space="preserve"> (green band)</w:t>
      </w:r>
      <w:r w:rsidRPr="000950C8">
        <w:rPr>
          <w:rFonts w:cs="Times New Roman"/>
          <w:szCs w:val="24"/>
        </w:rPr>
        <w:t xml:space="preserve"> from these remapped images was extracted to avoid the out of range temperature value in </w:t>
      </w:r>
      <w:ins w:id="8" w:author="Umbaugh, Scott" w:date="2018-04-08T15:19:00Z">
        <w:r w:rsidR="0011010A">
          <w:rPr>
            <w:rFonts w:cs="Times New Roman"/>
            <w:szCs w:val="24"/>
          </w:rPr>
          <w:t xml:space="preserve">a </w:t>
        </w:r>
      </w:ins>
      <w:r w:rsidRPr="000950C8">
        <w:rPr>
          <w:rFonts w:cs="Times New Roman"/>
          <w:szCs w:val="24"/>
        </w:rPr>
        <w:t xml:space="preserve">few images as well as for the fast processing of results. Features were extracted from these images, including histogram and texture features. Various pattern classiﬁcation algorithms </w:t>
      </w:r>
      <w:commentRangeStart w:id="9"/>
      <w:r w:rsidRPr="000950C8">
        <w:rPr>
          <w:rFonts w:cs="Times New Roman"/>
          <w:szCs w:val="24"/>
        </w:rPr>
        <w:t>have</w:t>
      </w:r>
      <w:commentRangeEnd w:id="9"/>
      <w:r w:rsidR="0011010A">
        <w:rPr>
          <w:rStyle w:val="CommentReference"/>
        </w:rPr>
        <w:commentReference w:id="9"/>
      </w:r>
      <w:r w:rsidRPr="000950C8">
        <w:rPr>
          <w:rFonts w:cs="Times New Roman"/>
          <w:szCs w:val="24"/>
        </w:rPr>
        <w:t xml:space="preserve"> performed well in thermographic image classiﬁcation probl</w:t>
      </w:r>
      <w:r w:rsidR="00D5259B">
        <w:rPr>
          <w:rFonts w:cs="Times New Roman"/>
          <w:szCs w:val="24"/>
        </w:rPr>
        <w:t xml:space="preserve">ems such as k-nearest neighbor, </w:t>
      </w:r>
      <w:ins w:id="10" w:author="Umbaugh, Scott" w:date="2018-04-08T15:20:00Z">
        <w:r w:rsidR="0011010A">
          <w:rPr>
            <w:rFonts w:cs="Times New Roman"/>
            <w:szCs w:val="24"/>
          </w:rPr>
          <w:t>n</w:t>
        </w:r>
      </w:ins>
      <w:del w:id="11" w:author="Umbaugh, Scott" w:date="2018-04-08T15:20:00Z">
        <w:r w:rsidR="00D5259B" w:rsidDel="0011010A">
          <w:rPr>
            <w:rFonts w:cs="Times New Roman"/>
            <w:szCs w:val="24"/>
          </w:rPr>
          <w:delText>N</w:delText>
        </w:r>
      </w:del>
      <w:r w:rsidR="00D5259B">
        <w:rPr>
          <w:rFonts w:cs="Times New Roman"/>
          <w:szCs w:val="24"/>
        </w:rPr>
        <w:t xml:space="preserve">earest </w:t>
      </w:r>
      <w:ins w:id="12" w:author="Umbaugh, Scott" w:date="2018-04-08T15:20:00Z">
        <w:r w:rsidR="0011010A">
          <w:rPr>
            <w:rFonts w:cs="Times New Roman"/>
            <w:szCs w:val="24"/>
          </w:rPr>
          <w:t>n</w:t>
        </w:r>
      </w:ins>
      <w:del w:id="13" w:author="Umbaugh, Scott" w:date="2018-04-08T15:20:00Z">
        <w:r w:rsidR="00D5259B" w:rsidDel="0011010A">
          <w:rPr>
            <w:rFonts w:cs="Times New Roman"/>
            <w:szCs w:val="24"/>
          </w:rPr>
          <w:delText>N</w:delText>
        </w:r>
      </w:del>
      <w:r w:rsidR="00D5259B">
        <w:rPr>
          <w:rFonts w:cs="Times New Roman"/>
          <w:szCs w:val="24"/>
        </w:rPr>
        <w:t xml:space="preserve">eighbor, </w:t>
      </w:r>
      <w:ins w:id="14" w:author="Umbaugh, Scott" w:date="2018-04-08T15:20:00Z">
        <w:r w:rsidR="0011010A">
          <w:rPr>
            <w:rFonts w:cs="Times New Roman"/>
            <w:szCs w:val="24"/>
          </w:rPr>
          <w:t>s</w:t>
        </w:r>
      </w:ins>
      <w:del w:id="15" w:author="Umbaugh, Scott" w:date="2018-04-08T15:20:00Z">
        <w:r w:rsidR="00D5259B" w:rsidDel="0011010A">
          <w:rPr>
            <w:rFonts w:cs="Times New Roman"/>
            <w:szCs w:val="24"/>
          </w:rPr>
          <w:delText>S</w:delText>
        </w:r>
      </w:del>
      <w:r w:rsidR="00D5259B">
        <w:rPr>
          <w:rFonts w:cs="Times New Roman"/>
          <w:szCs w:val="24"/>
        </w:rPr>
        <w:t>oft</w:t>
      </w:r>
      <w:ins w:id="16" w:author="Umbaugh, Scott" w:date="2018-04-08T15:20:00Z">
        <w:r w:rsidR="0011010A">
          <w:rPr>
            <w:rFonts w:cs="Times New Roman"/>
            <w:szCs w:val="24"/>
          </w:rPr>
          <w:t>m</w:t>
        </w:r>
      </w:ins>
      <w:del w:id="17" w:author="Umbaugh, Scott" w:date="2018-04-08T15:20:00Z">
        <w:r w:rsidR="00D5259B" w:rsidDel="0011010A">
          <w:rPr>
            <w:rFonts w:cs="Times New Roman"/>
            <w:szCs w:val="24"/>
          </w:rPr>
          <w:delText>M</w:delText>
        </w:r>
      </w:del>
      <w:r w:rsidR="00D5259B">
        <w:rPr>
          <w:rFonts w:cs="Times New Roman"/>
          <w:szCs w:val="24"/>
        </w:rPr>
        <w:t xml:space="preserve">ax scaling, standard </w:t>
      </w:r>
      <w:ins w:id="18" w:author="Umbaugh, Scott" w:date="2018-04-08T15:20:00Z">
        <w:r w:rsidR="0011010A">
          <w:rPr>
            <w:rFonts w:cs="Times New Roman"/>
            <w:szCs w:val="24"/>
          </w:rPr>
          <w:t>n</w:t>
        </w:r>
      </w:ins>
      <w:del w:id="19" w:author="Umbaugh, Scott" w:date="2018-04-08T15:20:00Z">
        <w:r w:rsidR="00D5259B" w:rsidDel="0011010A">
          <w:rPr>
            <w:rFonts w:cs="Times New Roman"/>
            <w:szCs w:val="24"/>
          </w:rPr>
          <w:delText>N</w:delText>
        </w:r>
      </w:del>
      <w:r w:rsidR="00D5259B">
        <w:rPr>
          <w:rFonts w:cs="Times New Roman"/>
          <w:szCs w:val="24"/>
        </w:rPr>
        <w:t xml:space="preserve">ormal </w:t>
      </w:r>
      <w:ins w:id="20" w:author="Umbaugh, Scott" w:date="2018-04-08T15:20:00Z">
        <w:r w:rsidR="0011010A">
          <w:rPr>
            <w:rFonts w:cs="Times New Roman"/>
            <w:szCs w:val="24"/>
          </w:rPr>
          <w:t>d</w:t>
        </w:r>
      </w:ins>
      <w:del w:id="21" w:author="Umbaugh, Scott" w:date="2018-04-08T15:20:00Z">
        <w:r w:rsidR="00D5259B" w:rsidDel="0011010A">
          <w:rPr>
            <w:rFonts w:cs="Times New Roman"/>
            <w:szCs w:val="24"/>
          </w:rPr>
          <w:delText>D</w:delText>
        </w:r>
      </w:del>
      <w:r w:rsidR="00D5259B">
        <w:rPr>
          <w:rFonts w:cs="Times New Roman"/>
          <w:szCs w:val="24"/>
        </w:rPr>
        <w:t xml:space="preserve">ensity </w:t>
      </w:r>
      <w:ins w:id="22" w:author="Umbaugh, Scott" w:date="2018-04-08T15:20:00Z">
        <w:r w:rsidR="0011010A">
          <w:rPr>
            <w:rFonts w:cs="Times New Roman"/>
            <w:szCs w:val="24"/>
          </w:rPr>
          <w:t>n</w:t>
        </w:r>
      </w:ins>
      <w:del w:id="23" w:author="Umbaugh, Scott" w:date="2018-04-08T15:20:00Z">
        <w:r w:rsidR="00D5259B" w:rsidDel="0011010A">
          <w:rPr>
            <w:rFonts w:cs="Times New Roman"/>
            <w:szCs w:val="24"/>
          </w:rPr>
          <w:delText>N</w:delText>
        </w:r>
      </w:del>
      <w:r w:rsidR="00D5259B">
        <w:rPr>
          <w:rFonts w:cs="Times New Roman"/>
          <w:szCs w:val="24"/>
        </w:rPr>
        <w:t xml:space="preserve">ormalization </w:t>
      </w:r>
      <w:r w:rsidRPr="000950C8">
        <w:rPr>
          <w:rFonts w:cs="Times New Roman"/>
          <w:szCs w:val="24"/>
        </w:rPr>
        <w:t xml:space="preserve">and the </w:t>
      </w:r>
      <w:r w:rsidR="00D5259B">
        <w:rPr>
          <w:rFonts w:cs="Times New Roman"/>
          <w:szCs w:val="24"/>
        </w:rPr>
        <w:t>distance</w:t>
      </w:r>
      <w:r w:rsidRPr="000950C8">
        <w:rPr>
          <w:rFonts w:cs="Times New Roman"/>
          <w:szCs w:val="24"/>
        </w:rPr>
        <w:t xml:space="preserve"> metrics such as Euclidean </w:t>
      </w:r>
      <w:ins w:id="24" w:author="Umbaugh, Scott" w:date="2018-04-08T15:21:00Z">
        <w:r w:rsidR="0011010A">
          <w:rPr>
            <w:rFonts w:cs="Times New Roman"/>
            <w:szCs w:val="24"/>
          </w:rPr>
          <w:t>d</w:t>
        </w:r>
      </w:ins>
      <w:del w:id="25" w:author="Umbaugh, Scott" w:date="2018-04-08T15:21:00Z">
        <w:r w:rsidR="00D5259B" w:rsidDel="0011010A">
          <w:rPr>
            <w:rFonts w:cs="Times New Roman"/>
            <w:szCs w:val="24"/>
          </w:rPr>
          <w:delText>D</w:delText>
        </w:r>
      </w:del>
      <w:r w:rsidR="00D5259B">
        <w:rPr>
          <w:rFonts w:cs="Times New Roman"/>
          <w:szCs w:val="24"/>
        </w:rPr>
        <w:t xml:space="preserve">istance and </w:t>
      </w:r>
      <w:ins w:id="26" w:author="Umbaugh, Scott" w:date="2018-04-08T15:21:00Z">
        <w:r w:rsidR="0011010A">
          <w:rPr>
            <w:rFonts w:cs="Times New Roman"/>
            <w:szCs w:val="24"/>
          </w:rPr>
          <w:t>n</w:t>
        </w:r>
      </w:ins>
      <w:del w:id="27" w:author="Umbaugh, Scott" w:date="2018-04-08T15:21:00Z">
        <w:r w:rsidR="00D5259B" w:rsidDel="0011010A">
          <w:rPr>
            <w:rFonts w:cs="Times New Roman"/>
            <w:szCs w:val="24"/>
          </w:rPr>
          <w:delText>N</w:delText>
        </w:r>
      </w:del>
      <w:r w:rsidR="00D5259B">
        <w:rPr>
          <w:rFonts w:cs="Times New Roman"/>
          <w:szCs w:val="24"/>
        </w:rPr>
        <w:t xml:space="preserve">ormalized </w:t>
      </w:r>
      <w:ins w:id="28" w:author="Umbaugh, Scott" w:date="2018-04-08T15:21:00Z">
        <w:r w:rsidR="0011010A">
          <w:rPr>
            <w:rFonts w:cs="Times New Roman"/>
            <w:szCs w:val="24"/>
          </w:rPr>
          <w:t>v</w:t>
        </w:r>
      </w:ins>
      <w:del w:id="29" w:author="Umbaugh, Scott" w:date="2018-04-08T15:21:00Z">
        <w:r w:rsidR="00D5259B" w:rsidDel="0011010A">
          <w:rPr>
            <w:rFonts w:cs="Times New Roman"/>
            <w:szCs w:val="24"/>
          </w:rPr>
          <w:delText>V</w:delText>
        </w:r>
      </w:del>
      <w:r w:rsidR="00D5259B">
        <w:rPr>
          <w:rFonts w:cs="Times New Roman"/>
          <w:szCs w:val="24"/>
        </w:rPr>
        <w:t xml:space="preserve">ector </w:t>
      </w:r>
      <w:ins w:id="30" w:author="Umbaugh, Scott" w:date="2018-04-08T15:21:00Z">
        <w:r w:rsidR="0011010A">
          <w:rPr>
            <w:rFonts w:cs="Times New Roman"/>
            <w:szCs w:val="24"/>
          </w:rPr>
          <w:t>i</w:t>
        </w:r>
      </w:ins>
      <w:del w:id="31" w:author="Umbaugh, Scott" w:date="2018-04-08T15:21:00Z">
        <w:r w:rsidR="00D5259B" w:rsidDel="0011010A">
          <w:rPr>
            <w:rFonts w:cs="Times New Roman"/>
            <w:szCs w:val="24"/>
          </w:rPr>
          <w:delText>I</w:delText>
        </w:r>
      </w:del>
      <w:r w:rsidR="00D5259B">
        <w:rPr>
          <w:rFonts w:cs="Times New Roman"/>
          <w:szCs w:val="24"/>
        </w:rPr>
        <w:t xml:space="preserve">nner </w:t>
      </w:r>
      <w:ins w:id="32" w:author="Umbaugh, Scott" w:date="2018-04-08T15:21:00Z">
        <w:r w:rsidR="0011010A">
          <w:rPr>
            <w:rFonts w:cs="Times New Roman"/>
            <w:szCs w:val="24"/>
          </w:rPr>
          <w:t>p</w:t>
        </w:r>
      </w:ins>
      <w:del w:id="33" w:author="Umbaugh, Scott" w:date="2018-04-08T15:21:00Z">
        <w:r w:rsidR="00D5259B" w:rsidDel="0011010A">
          <w:rPr>
            <w:rFonts w:cs="Times New Roman"/>
            <w:szCs w:val="24"/>
          </w:rPr>
          <w:delText>P</w:delText>
        </w:r>
      </w:del>
      <w:r w:rsidR="00D5259B">
        <w:rPr>
          <w:rFonts w:cs="Times New Roman"/>
          <w:szCs w:val="24"/>
        </w:rPr>
        <w:t>roduct</w:t>
      </w:r>
      <w:r w:rsidR="005E58D8">
        <w:rPr>
          <w:rFonts w:cs="Times New Roman"/>
          <w:szCs w:val="24"/>
        </w:rPr>
        <w:t>. E</w:t>
      </w:r>
      <w:r w:rsidRPr="000950C8">
        <w:rPr>
          <w:rFonts w:cs="Times New Roman"/>
          <w:szCs w:val="24"/>
        </w:rPr>
        <w:t xml:space="preserve">xperiments </w:t>
      </w:r>
      <w:r w:rsidR="005E58D8">
        <w:rPr>
          <w:rFonts w:cs="Times New Roman"/>
          <w:szCs w:val="24"/>
        </w:rPr>
        <w:t xml:space="preserve">with these </w:t>
      </w:r>
      <w:del w:id="34" w:author="Umbaugh, Scott" w:date="2018-04-08T15:22:00Z">
        <w:r w:rsidR="005E58D8" w:rsidDel="0011010A">
          <w:rPr>
            <w:rFonts w:cs="Times New Roman"/>
            <w:szCs w:val="24"/>
          </w:rPr>
          <w:delText xml:space="preserve">set </w:delText>
        </w:r>
      </w:del>
      <w:r w:rsidR="005E58D8">
        <w:rPr>
          <w:rFonts w:cs="Times New Roman"/>
          <w:szCs w:val="24"/>
        </w:rPr>
        <w:t xml:space="preserve">features </w:t>
      </w:r>
      <w:del w:id="35" w:author="Umbaugh, Scott" w:date="2018-04-08T15:23:00Z">
        <w:r w:rsidR="005E58D8" w:rsidDel="0011010A">
          <w:rPr>
            <w:rFonts w:cs="Times New Roman"/>
            <w:szCs w:val="24"/>
          </w:rPr>
          <w:delText xml:space="preserve">can be the idea </w:delText>
        </w:r>
      </w:del>
      <w:ins w:id="36" w:author="Umbaugh, Scott" w:date="2018-04-08T15:23:00Z">
        <w:r w:rsidR="0011010A">
          <w:rPr>
            <w:rFonts w:cs="Times New Roman"/>
            <w:szCs w:val="24"/>
          </w:rPr>
          <w:t xml:space="preserve">are conducted to determine </w:t>
        </w:r>
      </w:ins>
      <w:del w:id="37" w:author="Umbaugh, Scott" w:date="2018-04-08T15:23:00Z">
        <w:r w:rsidR="005E58D8" w:rsidDel="0011010A">
          <w:rPr>
            <w:rFonts w:cs="Times New Roman"/>
            <w:szCs w:val="24"/>
          </w:rPr>
          <w:delText xml:space="preserve">which of them gives </w:delText>
        </w:r>
      </w:del>
      <w:r w:rsidR="005E58D8">
        <w:rPr>
          <w:rFonts w:cs="Times New Roman"/>
          <w:szCs w:val="24"/>
        </w:rPr>
        <w:t xml:space="preserve">the best </w:t>
      </w:r>
      <w:ins w:id="38" w:author="Umbaugh, Scott" w:date="2018-04-08T15:23:00Z">
        <w:r w:rsidR="0011010A">
          <w:rPr>
            <w:rFonts w:cs="Times New Roman"/>
            <w:szCs w:val="24"/>
          </w:rPr>
          <w:t>set</w:t>
        </w:r>
      </w:ins>
      <w:del w:id="39" w:author="Umbaugh, Scott" w:date="2018-04-08T15:23:00Z">
        <w:r w:rsidR="005E58D8" w:rsidDel="0011010A">
          <w:rPr>
            <w:rFonts w:cs="Times New Roman"/>
            <w:szCs w:val="24"/>
          </w:rPr>
          <w:delText>result</w:delText>
        </w:r>
      </w:del>
      <w:r w:rsidR="005E58D8">
        <w:rPr>
          <w:rFonts w:cs="Times New Roman"/>
          <w:szCs w:val="24"/>
        </w:rPr>
        <w:t xml:space="preserve"> for syrinx identification in canines.</w:t>
      </w:r>
      <w:ins w:id="40" w:author="Umbaugh, Scott" w:date="2018-04-08T15:24:00Z">
        <w:r w:rsidR="0011010A">
          <w:rPr>
            <w:rFonts w:cs="Times New Roman"/>
            <w:szCs w:val="24"/>
          </w:rPr>
          <w:t xml:space="preserve"> Results indicate that…</w:t>
        </w:r>
      </w:ins>
    </w:p>
    <w:p w14:paraId="59E7D084" w14:textId="77777777" w:rsidR="00BC31CE" w:rsidRDefault="00BC31CE" w:rsidP="00A478B7">
      <w:pPr>
        <w:spacing w:line="480" w:lineRule="auto"/>
        <w:rPr>
          <w:rFonts w:cs="Times New Roman"/>
          <w:szCs w:val="24"/>
        </w:rPr>
      </w:pPr>
    </w:p>
    <w:p w14:paraId="2D373F5B" w14:textId="77777777" w:rsidR="00BC31CE" w:rsidRDefault="00BC31CE" w:rsidP="00A478B7">
      <w:pPr>
        <w:spacing w:line="480" w:lineRule="auto"/>
        <w:rPr>
          <w:rFonts w:cs="Times New Roman"/>
          <w:szCs w:val="24"/>
        </w:rPr>
      </w:pPr>
    </w:p>
    <w:p w14:paraId="3B865303" w14:textId="77777777" w:rsidR="00BC31CE" w:rsidRPr="000950C8" w:rsidRDefault="00BC31CE" w:rsidP="00A478B7">
      <w:pPr>
        <w:spacing w:line="480" w:lineRule="auto"/>
        <w:rPr>
          <w:rFonts w:cs="Times New Roman"/>
          <w:szCs w:val="24"/>
        </w:rPr>
      </w:pPr>
    </w:p>
    <w:p w14:paraId="2B2B6279" w14:textId="77777777" w:rsidR="00A478B7" w:rsidRDefault="00A478B7" w:rsidP="00A478B7"/>
    <w:p w14:paraId="3A6D8144" w14:textId="77777777" w:rsidR="0046361D" w:rsidRDefault="0046361D" w:rsidP="00A478B7"/>
    <w:p w14:paraId="1604E838" w14:textId="77777777" w:rsidR="0046361D" w:rsidRDefault="0046361D" w:rsidP="00A478B7"/>
    <w:p w14:paraId="554D7001" w14:textId="77777777" w:rsidR="0046361D" w:rsidRDefault="0046361D" w:rsidP="00A478B7"/>
    <w:p w14:paraId="16CEB108" w14:textId="77777777" w:rsidR="0046361D" w:rsidRDefault="0046361D" w:rsidP="00A478B7"/>
    <w:p w14:paraId="126A2B25" w14:textId="77777777" w:rsidR="0046361D" w:rsidRDefault="0046361D" w:rsidP="00A478B7"/>
    <w:p w14:paraId="0E05D681" w14:textId="77777777" w:rsidR="0046361D" w:rsidRDefault="0046361D" w:rsidP="00A478B7"/>
    <w:p w14:paraId="1102BED9" w14:textId="77777777" w:rsidR="0046361D" w:rsidRDefault="0046361D" w:rsidP="0046361D">
      <w:pPr>
        <w:shd w:val="clear" w:color="auto" w:fill="FFFFFF" w:themeFill="background1"/>
        <w:spacing w:before="240" w:line="480" w:lineRule="auto"/>
        <w:jc w:val="center"/>
        <w:rPr>
          <w:rFonts w:eastAsia="Times New Roman" w:cs="Times New Roman"/>
          <w:b/>
          <w:bCs/>
          <w:color w:val="222222"/>
          <w:sz w:val="28"/>
          <w:szCs w:val="28"/>
        </w:rPr>
      </w:pPr>
      <w:r w:rsidRPr="59F3E99C">
        <w:rPr>
          <w:rFonts w:eastAsia="Times New Roman" w:cs="Times New Roman"/>
          <w:b/>
          <w:bCs/>
          <w:color w:val="222222"/>
          <w:sz w:val="28"/>
          <w:szCs w:val="28"/>
        </w:rPr>
        <w:lastRenderedPageBreak/>
        <w:t>ACKNOWLEDGEMENT</w:t>
      </w:r>
    </w:p>
    <w:p w14:paraId="31605636" w14:textId="04BB1F5B" w:rsidR="0046361D" w:rsidRDefault="0046361D" w:rsidP="0046361D">
      <w:pPr>
        <w:shd w:val="clear" w:color="auto" w:fill="FFFFFF" w:themeFill="background1"/>
        <w:spacing w:before="240" w:line="480" w:lineRule="auto"/>
        <w:rPr>
          <w:rFonts w:eastAsia="Times New Roman" w:cs="Times New Roman"/>
          <w:color w:val="222222"/>
        </w:rPr>
      </w:pPr>
      <w:r w:rsidRPr="59F3E99C">
        <w:rPr>
          <w:rFonts w:eastAsia="Times New Roman" w:cs="Times New Roman"/>
          <w:color w:val="222222"/>
        </w:rPr>
        <w:t>I would like to express my sincere gratitude to Dr. Scott E</w:t>
      </w:r>
      <w:del w:id="41" w:author="Umbaugh, Scott" w:date="2018-04-08T15:25:00Z">
        <w:r w:rsidRPr="59F3E99C" w:rsidDel="0075106B">
          <w:rPr>
            <w:rFonts w:eastAsia="Times New Roman" w:cs="Times New Roman"/>
            <w:color w:val="222222"/>
          </w:rPr>
          <w:delText>.</w:delText>
        </w:r>
      </w:del>
      <w:r w:rsidRPr="59F3E99C">
        <w:rPr>
          <w:rFonts w:eastAsia="Times New Roman" w:cs="Times New Roman"/>
          <w:color w:val="222222"/>
        </w:rPr>
        <w:t xml:space="preserve"> Umbaugh, who has provided me with guidance, support, advice and help throughout the research work. Also would like to thank </w:t>
      </w:r>
      <w:r w:rsidR="00C34E43" w:rsidRPr="00C34E43">
        <w:rPr>
          <w:rFonts w:eastAsia="Times New Roman" w:cs="Times New Roman"/>
          <w:color w:val="222222"/>
        </w:rPr>
        <w:t>Lakshmi Gorantla, Akhila Karlapalem</w:t>
      </w:r>
      <w:r w:rsidRPr="59F3E99C">
        <w:rPr>
          <w:rFonts w:eastAsia="Times New Roman" w:cs="Times New Roman"/>
          <w:color w:val="222222"/>
        </w:rPr>
        <w:t>; members of Computer Vision and Image Processing Lab, Southern Illinois University Edwardsville for their continuous help and advice they provided in times of need.</w:t>
      </w:r>
    </w:p>
    <w:p w14:paraId="57D8251D" w14:textId="77777777" w:rsidR="00D67091" w:rsidRPr="00D67091" w:rsidRDefault="00D67091" w:rsidP="00D67091">
      <w:pPr>
        <w:shd w:val="clear" w:color="auto" w:fill="FFFFFF" w:themeFill="background1"/>
        <w:spacing w:before="240" w:line="480" w:lineRule="auto"/>
        <w:jc w:val="right"/>
        <w:rPr>
          <w:rFonts w:eastAsia="Times New Roman" w:cs="Times New Roman"/>
          <w:b/>
          <w:color w:val="222222"/>
        </w:rPr>
      </w:pPr>
      <w:r w:rsidRPr="00D67091">
        <w:rPr>
          <w:rFonts w:eastAsia="Times New Roman" w:cs="Times New Roman"/>
          <w:b/>
          <w:color w:val="222222"/>
        </w:rPr>
        <w:tab/>
      </w:r>
      <w:r w:rsidRPr="00D67091">
        <w:rPr>
          <w:rFonts w:eastAsia="Times New Roman" w:cs="Times New Roman"/>
          <w:b/>
          <w:color w:val="222222"/>
        </w:rPr>
        <w:tab/>
        <w:t>Gita Pant</w:t>
      </w:r>
    </w:p>
    <w:p w14:paraId="1A14BF06" w14:textId="77777777" w:rsidR="0046361D" w:rsidRDefault="0046361D" w:rsidP="00A478B7"/>
    <w:p w14:paraId="28F11BD4" w14:textId="77777777" w:rsidR="00E5056E" w:rsidRDefault="00E5056E" w:rsidP="00A478B7"/>
    <w:p w14:paraId="44C554E7" w14:textId="77777777" w:rsidR="00E5056E" w:rsidRDefault="00E5056E" w:rsidP="00A478B7"/>
    <w:p w14:paraId="6157074B" w14:textId="77777777" w:rsidR="00E5056E" w:rsidRDefault="00E5056E" w:rsidP="00A478B7"/>
    <w:p w14:paraId="62BFBF3B" w14:textId="77777777" w:rsidR="00E5056E" w:rsidRDefault="00E5056E" w:rsidP="00A478B7"/>
    <w:p w14:paraId="7118255B" w14:textId="77777777" w:rsidR="00E5056E" w:rsidRDefault="00E5056E" w:rsidP="00A478B7"/>
    <w:p w14:paraId="465DF59D" w14:textId="77777777" w:rsidR="00E5056E" w:rsidRDefault="00E5056E" w:rsidP="00A478B7"/>
    <w:p w14:paraId="1DA4750F" w14:textId="77777777" w:rsidR="00E5056E" w:rsidRDefault="00E5056E" w:rsidP="00A478B7"/>
    <w:p w14:paraId="492B7EF0" w14:textId="77777777" w:rsidR="00E5056E" w:rsidRDefault="00E5056E" w:rsidP="00A478B7"/>
    <w:p w14:paraId="24B1A9C3" w14:textId="77777777" w:rsidR="00E5056E" w:rsidRDefault="00E5056E" w:rsidP="00A478B7"/>
    <w:p w14:paraId="4ECA58E2" w14:textId="77777777" w:rsidR="00E5056E" w:rsidRDefault="00E5056E" w:rsidP="00A478B7"/>
    <w:p w14:paraId="43C0B509" w14:textId="77777777" w:rsidR="00E5056E" w:rsidRDefault="00E5056E" w:rsidP="00A478B7"/>
    <w:p w14:paraId="52EDF96D" w14:textId="77777777" w:rsidR="00E5056E" w:rsidRDefault="00E5056E" w:rsidP="00A478B7"/>
    <w:p w14:paraId="0E86BEAA" w14:textId="77777777" w:rsidR="00E5056E" w:rsidRDefault="00E5056E" w:rsidP="00A478B7"/>
    <w:p w14:paraId="624D4118" w14:textId="77777777" w:rsidR="00E5056E" w:rsidRDefault="00E5056E" w:rsidP="00A478B7"/>
    <w:p w14:paraId="48C71E8B" w14:textId="77777777" w:rsidR="00E5056E" w:rsidRDefault="00E5056E" w:rsidP="00A478B7"/>
    <w:bookmarkStart w:id="42" w:name="_Toc465854087" w:displacedByCustomXml="next"/>
    <w:bookmarkStart w:id="43" w:name="_Toc421696640" w:displacedByCustomXml="next"/>
    <w:sdt>
      <w:sdtPr>
        <w:rPr>
          <w:rFonts w:ascii="Times New Roman" w:eastAsiaTheme="minorEastAsia" w:hAnsi="Times New Roman" w:cstheme="minorBidi"/>
          <w:color w:val="auto"/>
          <w:sz w:val="24"/>
          <w:szCs w:val="22"/>
        </w:rPr>
        <w:id w:val="-1526479043"/>
        <w:docPartObj>
          <w:docPartGallery w:val="Table of Contents"/>
          <w:docPartUnique/>
        </w:docPartObj>
      </w:sdtPr>
      <w:sdtEndPr>
        <w:rPr>
          <w:bCs/>
          <w:noProof/>
        </w:rPr>
      </w:sdtEndPr>
      <w:sdtContent>
        <w:p w14:paraId="19EB98C2" w14:textId="77777777" w:rsidR="005177EC" w:rsidRPr="00370505" w:rsidRDefault="005177EC" w:rsidP="005177EC">
          <w:pPr>
            <w:pStyle w:val="TOCHeading"/>
            <w:spacing w:line="360" w:lineRule="auto"/>
            <w:jc w:val="center"/>
            <w:rPr>
              <w:b/>
            </w:rPr>
          </w:pPr>
          <w:r w:rsidRPr="00370505">
            <w:rPr>
              <w:b/>
            </w:rPr>
            <w:t>Table of Contents</w:t>
          </w:r>
        </w:p>
        <w:commentRangeStart w:id="44"/>
        <w:p w14:paraId="7E501148" w14:textId="77777777" w:rsidR="00E37DB9" w:rsidRDefault="005177EC">
          <w:pPr>
            <w:pStyle w:val="TOC1"/>
            <w:tabs>
              <w:tab w:val="left" w:pos="480"/>
              <w:tab w:val="right" w:leader="dot" w:pos="9350"/>
            </w:tabs>
            <w:rPr>
              <w:rFonts w:asciiTheme="minorHAnsi" w:hAnsiTheme="minorHAnsi"/>
              <w:noProof/>
              <w:sz w:val="22"/>
            </w:rPr>
          </w:pPr>
          <w:r w:rsidRPr="005177EC">
            <w:fldChar w:fldCharType="begin"/>
          </w:r>
          <w:r w:rsidRPr="005177EC">
            <w:instrText xml:space="preserve"> TOC \o "1-3" \h \z \u </w:instrText>
          </w:r>
          <w:r w:rsidRPr="005177EC">
            <w:fldChar w:fldCharType="separate"/>
          </w:r>
          <w:hyperlink w:anchor="_Toc510448375" w:history="1">
            <w:r w:rsidR="00E37DB9" w:rsidRPr="007E3DF4">
              <w:rPr>
                <w:rStyle w:val="Hyperlink"/>
                <w:noProof/>
              </w:rPr>
              <w:t>1.</w:t>
            </w:r>
            <w:r w:rsidR="00E37DB9">
              <w:rPr>
                <w:rFonts w:asciiTheme="minorHAnsi" w:hAnsiTheme="minorHAnsi"/>
                <w:noProof/>
                <w:sz w:val="22"/>
              </w:rPr>
              <w:tab/>
            </w:r>
            <w:r w:rsidR="00E37DB9" w:rsidRPr="007E3DF4">
              <w:rPr>
                <w:rStyle w:val="Hyperlink"/>
                <w:noProof/>
              </w:rPr>
              <w:t>INTRODUCTION</w:t>
            </w:r>
            <w:r w:rsidR="00E37DB9">
              <w:rPr>
                <w:noProof/>
                <w:webHidden/>
              </w:rPr>
              <w:tab/>
            </w:r>
            <w:r w:rsidR="00E37DB9">
              <w:rPr>
                <w:noProof/>
                <w:webHidden/>
              </w:rPr>
              <w:fldChar w:fldCharType="begin"/>
            </w:r>
            <w:r w:rsidR="00E37DB9">
              <w:rPr>
                <w:noProof/>
                <w:webHidden/>
              </w:rPr>
              <w:instrText xml:space="preserve"> PAGEREF _Toc510448375 \h </w:instrText>
            </w:r>
            <w:r w:rsidR="00E37DB9">
              <w:rPr>
                <w:noProof/>
                <w:webHidden/>
              </w:rPr>
            </w:r>
            <w:r w:rsidR="00E37DB9">
              <w:rPr>
                <w:noProof/>
                <w:webHidden/>
              </w:rPr>
              <w:fldChar w:fldCharType="separate"/>
            </w:r>
            <w:r w:rsidR="00E37DB9">
              <w:rPr>
                <w:noProof/>
                <w:webHidden/>
              </w:rPr>
              <w:t>5</w:t>
            </w:r>
            <w:r w:rsidR="00E37DB9">
              <w:rPr>
                <w:noProof/>
                <w:webHidden/>
              </w:rPr>
              <w:fldChar w:fldCharType="end"/>
            </w:r>
          </w:hyperlink>
        </w:p>
        <w:p w14:paraId="60B3E9F2" w14:textId="77777777" w:rsidR="00E37DB9" w:rsidRDefault="0075106B">
          <w:pPr>
            <w:pStyle w:val="TOC1"/>
            <w:tabs>
              <w:tab w:val="left" w:pos="480"/>
              <w:tab w:val="right" w:leader="dot" w:pos="9350"/>
            </w:tabs>
            <w:rPr>
              <w:rFonts w:asciiTheme="minorHAnsi" w:hAnsiTheme="minorHAnsi"/>
              <w:noProof/>
              <w:sz w:val="22"/>
            </w:rPr>
          </w:pPr>
          <w:hyperlink w:anchor="_Toc510448376" w:history="1">
            <w:r w:rsidR="00E37DB9" w:rsidRPr="007E3DF4">
              <w:rPr>
                <w:rStyle w:val="Hyperlink"/>
                <w:noProof/>
              </w:rPr>
              <w:t>2.</w:t>
            </w:r>
            <w:r w:rsidR="00E37DB9">
              <w:rPr>
                <w:rFonts w:asciiTheme="minorHAnsi" w:hAnsiTheme="minorHAnsi"/>
                <w:noProof/>
                <w:sz w:val="22"/>
              </w:rPr>
              <w:tab/>
            </w:r>
            <w:r w:rsidR="00E37DB9" w:rsidRPr="007E3DF4">
              <w:rPr>
                <w:rStyle w:val="Hyperlink"/>
                <w:noProof/>
              </w:rPr>
              <w:t>LITERATURE REVIEW</w:t>
            </w:r>
            <w:r w:rsidR="00E37DB9">
              <w:rPr>
                <w:noProof/>
                <w:webHidden/>
              </w:rPr>
              <w:tab/>
            </w:r>
            <w:r w:rsidR="00E37DB9">
              <w:rPr>
                <w:noProof/>
                <w:webHidden/>
              </w:rPr>
              <w:fldChar w:fldCharType="begin"/>
            </w:r>
            <w:r w:rsidR="00E37DB9">
              <w:rPr>
                <w:noProof/>
                <w:webHidden/>
              </w:rPr>
              <w:instrText xml:space="preserve"> PAGEREF _Toc510448376 \h </w:instrText>
            </w:r>
            <w:r w:rsidR="00E37DB9">
              <w:rPr>
                <w:noProof/>
                <w:webHidden/>
              </w:rPr>
            </w:r>
            <w:r w:rsidR="00E37DB9">
              <w:rPr>
                <w:noProof/>
                <w:webHidden/>
              </w:rPr>
              <w:fldChar w:fldCharType="separate"/>
            </w:r>
            <w:r w:rsidR="00E37DB9">
              <w:rPr>
                <w:noProof/>
                <w:webHidden/>
              </w:rPr>
              <w:t>6</w:t>
            </w:r>
            <w:r w:rsidR="00E37DB9">
              <w:rPr>
                <w:noProof/>
                <w:webHidden/>
              </w:rPr>
              <w:fldChar w:fldCharType="end"/>
            </w:r>
          </w:hyperlink>
        </w:p>
        <w:p w14:paraId="7122CD3E" w14:textId="77777777" w:rsidR="00E37DB9" w:rsidRDefault="0075106B">
          <w:pPr>
            <w:pStyle w:val="TOC2"/>
            <w:tabs>
              <w:tab w:val="left" w:pos="880"/>
              <w:tab w:val="right" w:leader="dot" w:pos="9350"/>
            </w:tabs>
            <w:rPr>
              <w:rFonts w:asciiTheme="minorHAnsi" w:hAnsiTheme="minorHAnsi"/>
              <w:noProof/>
              <w:sz w:val="22"/>
            </w:rPr>
          </w:pPr>
          <w:hyperlink w:anchor="_Toc510448377" w:history="1">
            <w:r w:rsidR="00E37DB9" w:rsidRPr="007E3DF4">
              <w:rPr>
                <w:rStyle w:val="Hyperlink"/>
                <w:rFonts w:cs="Times New Roman"/>
                <w:noProof/>
              </w:rPr>
              <w:t>2.1</w:t>
            </w:r>
            <w:r w:rsidR="00E37DB9">
              <w:rPr>
                <w:rFonts w:asciiTheme="minorHAnsi" w:hAnsiTheme="minorHAnsi"/>
                <w:noProof/>
                <w:sz w:val="22"/>
              </w:rPr>
              <w:tab/>
            </w:r>
            <w:r w:rsidR="00E37DB9" w:rsidRPr="007E3DF4">
              <w:rPr>
                <w:rStyle w:val="Hyperlink"/>
                <w:rFonts w:cs="Times New Roman"/>
                <w:noProof/>
              </w:rPr>
              <w:t>Motivation and Background</w:t>
            </w:r>
            <w:r w:rsidR="00E37DB9">
              <w:rPr>
                <w:noProof/>
                <w:webHidden/>
              </w:rPr>
              <w:tab/>
            </w:r>
            <w:r w:rsidR="00E37DB9">
              <w:rPr>
                <w:noProof/>
                <w:webHidden/>
              </w:rPr>
              <w:fldChar w:fldCharType="begin"/>
            </w:r>
            <w:r w:rsidR="00E37DB9">
              <w:rPr>
                <w:noProof/>
                <w:webHidden/>
              </w:rPr>
              <w:instrText xml:space="preserve"> PAGEREF _Toc510448377 \h </w:instrText>
            </w:r>
            <w:r w:rsidR="00E37DB9">
              <w:rPr>
                <w:noProof/>
                <w:webHidden/>
              </w:rPr>
            </w:r>
            <w:r w:rsidR="00E37DB9">
              <w:rPr>
                <w:noProof/>
                <w:webHidden/>
              </w:rPr>
              <w:fldChar w:fldCharType="separate"/>
            </w:r>
            <w:r w:rsidR="00E37DB9">
              <w:rPr>
                <w:noProof/>
                <w:webHidden/>
              </w:rPr>
              <w:t>6</w:t>
            </w:r>
            <w:r w:rsidR="00E37DB9">
              <w:rPr>
                <w:noProof/>
                <w:webHidden/>
              </w:rPr>
              <w:fldChar w:fldCharType="end"/>
            </w:r>
          </w:hyperlink>
        </w:p>
        <w:p w14:paraId="5F28A5AE" w14:textId="77777777" w:rsidR="00E37DB9" w:rsidRDefault="0075106B">
          <w:pPr>
            <w:pStyle w:val="TOC1"/>
            <w:tabs>
              <w:tab w:val="left" w:pos="480"/>
              <w:tab w:val="right" w:leader="dot" w:pos="9350"/>
            </w:tabs>
            <w:rPr>
              <w:rFonts w:asciiTheme="minorHAnsi" w:hAnsiTheme="minorHAnsi"/>
              <w:noProof/>
              <w:sz w:val="22"/>
            </w:rPr>
          </w:pPr>
          <w:hyperlink w:anchor="_Toc510448378" w:history="1">
            <w:r w:rsidR="00E37DB9" w:rsidRPr="007E3DF4">
              <w:rPr>
                <w:rStyle w:val="Hyperlink"/>
                <w:noProof/>
              </w:rPr>
              <w:t>3.</w:t>
            </w:r>
            <w:r w:rsidR="00E37DB9">
              <w:rPr>
                <w:rFonts w:asciiTheme="minorHAnsi" w:hAnsiTheme="minorHAnsi"/>
                <w:noProof/>
                <w:sz w:val="22"/>
              </w:rPr>
              <w:tab/>
            </w:r>
            <w:r w:rsidR="00E37DB9" w:rsidRPr="007E3DF4">
              <w:rPr>
                <w:rStyle w:val="Hyperlink"/>
                <w:noProof/>
              </w:rPr>
              <w:t>MATERIALS AND METHODS</w:t>
            </w:r>
            <w:r w:rsidR="00E37DB9">
              <w:rPr>
                <w:noProof/>
                <w:webHidden/>
              </w:rPr>
              <w:tab/>
            </w:r>
            <w:r w:rsidR="00E37DB9">
              <w:rPr>
                <w:noProof/>
                <w:webHidden/>
              </w:rPr>
              <w:fldChar w:fldCharType="begin"/>
            </w:r>
            <w:r w:rsidR="00E37DB9">
              <w:rPr>
                <w:noProof/>
                <w:webHidden/>
              </w:rPr>
              <w:instrText xml:space="preserve"> PAGEREF _Toc510448378 \h </w:instrText>
            </w:r>
            <w:r w:rsidR="00E37DB9">
              <w:rPr>
                <w:noProof/>
                <w:webHidden/>
              </w:rPr>
            </w:r>
            <w:r w:rsidR="00E37DB9">
              <w:rPr>
                <w:noProof/>
                <w:webHidden/>
              </w:rPr>
              <w:fldChar w:fldCharType="separate"/>
            </w:r>
            <w:r w:rsidR="00E37DB9">
              <w:rPr>
                <w:noProof/>
                <w:webHidden/>
              </w:rPr>
              <w:t>8</w:t>
            </w:r>
            <w:r w:rsidR="00E37DB9">
              <w:rPr>
                <w:noProof/>
                <w:webHidden/>
              </w:rPr>
              <w:fldChar w:fldCharType="end"/>
            </w:r>
          </w:hyperlink>
        </w:p>
        <w:p w14:paraId="3568DC41" w14:textId="77777777" w:rsidR="00E37DB9" w:rsidRDefault="0075106B">
          <w:pPr>
            <w:pStyle w:val="TOC2"/>
            <w:tabs>
              <w:tab w:val="left" w:pos="880"/>
              <w:tab w:val="right" w:leader="dot" w:pos="9350"/>
            </w:tabs>
            <w:rPr>
              <w:rFonts w:asciiTheme="minorHAnsi" w:hAnsiTheme="minorHAnsi"/>
              <w:noProof/>
              <w:sz w:val="22"/>
            </w:rPr>
          </w:pPr>
          <w:hyperlink w:anchor="_Toc510448379" w:history="1">
            <w:r w:rsidR="00E37DB9" w:rsidRPr="007E3DF4">
              <w:rPr>
                <w:rStyle w:val="Hyperlink"/>
                <w:rFonts w:cs="Times New Roman"/>
                <w:noProof/>
              </w:rPr>
              <w:t>3.1</w:t>
            </w:r>
            <w:r w:rsidR="00E37DB9">
              <w:rPr>
                <w:rFonts w:asciiTheme="minorHAnsi" w:hAnsiTheme="minorHAnsi"/>
                <w:noProof/>
                <w:sz w:val="22"/>
              </w:rPr>
              <w:tab/>
            </w:r>
            <w:r w:rsidR="00E37DB9" w:rsidRPr="007E3DF4">
              <w:rPr>
                <w:rStyle w:val="Hyperlink"/>
                <w:rFonts w:cs="Times New Roman"/>
                <w:noProof/>
              </w:rPr>
              <w:t>Materials</w:t>
            </w:r>
            <w:r w:rsidR="00E37DB9">
              <w:rPr>
                <w:noProof/>
                <w:webHidden/>
              </w:rPr>
              <w:tab/>
            </w:r>
            <w:r w:rsidR="00E37DB9">
              <w:rPr>
                <w:noProof/>
                <w:webHidden/>
              </w:rPr>
              <w:fldChar w:fldCharType="begin"/>
            </w:r>
            <w:r w:rsidR="00E37DB9">
              <w:rPr>
                <w:noProof/>
                <w:webHidden/>
              </w:rPr>
              <w:instrText xml:space="preserve"> PAGEREF _Toc510448379 \h </w:instrText>
            </w:r>
            <w:r w:rsidR="00E37DB9">
              <w:rPr>
                <w:noProof/>
                <w:webHidden/>
              </w:rPr>
            </w:r>
            <w:r w:rsidR="00E37DB9">
              <w:rPr>
                <w:noProof/>
                <w:webHidden/>
              </w:rPr>
              <w:fldChar w:fldCharType="separate"/>
            </w:r>
            <w:r w:rsidR="00E37DB9">
              <w:rPr>
                <w:noProof/>
                <w:webHidden/>
              </w:rPr>
              <w:t>8</w:t>
            </w:r>
            <w:r w:rsidR="00E37DB9">
              <w:rPr>
                <w:noProof/>
                <w:webHidden/>
              </w:rPr>
              <w:fldChar w:fldCharType="end"/>
            </w:r>
          </w:hyperlink>
        </w:p>
        <w:p w14:paraId="12D66D80" w14:textId="77777777" w:rsidR="00E37DB9" w:rsidRDefault="0075106B">
          <w:pPr>
            <w:pStyle w:val="TOC3"/>
            <w:tabs>
              <w:tab w:val="left" w:pos="1320"/>
              <w:tab w:val="right" w:leader="dot" w:pos="9350"/>
            </w:tabs>
            <w:rPr>
              <w:rFonts w:asciiTheme="minorHAnsi" w:hAnsiTheme="minorHAnsi"/>
              <w:noProof/>
              <w:sz w:val="22"/>
            </w:rPr>
          </w:pPr>
          <w:hyperlink w:anchor="_Toc510448380" w:history="1">
            <w:r w:rsidR="00E37DB9" w:rsidRPr="007E3DF4">
              <w:rPr>
                <w:rStyle w:val="Hyperlink"/>
                <w:rFonts w:eastAsia="Times New Roman" w:cs="Times New Roman"/>
                <w:noProof/>
              </w:rPr>
              <w:t>3.1.1</w:t>
            </w:r>
            <w:r w:rsidR="00E37DB9">
              <w:rPr>
                <w:rFonts w:asciiTheme="minorHAnsi" w:hAnsiTheme="minorHAnsi"/>
                <w:noProof/>
                <w:sz w:val="22"/>
              </w:rPr>
              <w:tab/>
            </w:r>
            <w:r w:rsidR="00E37DB9" w:rsidRPr="007E3DF4">
              <w:rPr>
                <w:rStyle w:val="Hyperlink"/>
                <w:rFonts w:eastAsia="Times New Roman" w:cs="Times New Roman"/>
                <w:noProof/>
              </w:rPr>
              <w:t>Thermographic Images</w:t>
            </w:r>
            <w:r w:rsidR="00E37DB9">
              <w:rPr>
                <w:noProof/>
                <w:webHidden/>
              </w:rPr>
              <w:tab/>
            </w:r>
            <w:r w:rsidR="00E37DB9">
              <w:rPr>
                <w:noProof/>
                <w:webHidden/>
              </w:rPr>
              <w:fldChar w:fldCharType="begin"/>
            </w:r>
            <w:r w:rsidR="00E37DB9">
              <w:rPr>
                <w:noProof/>
                <w:webHidden/>
              </w:rPr>
              <w:instrText xml:space="preserve"> PAGEREF _Toc510448380 \h </w:instrText>
            </w:r>
            <w:r w:rsidR="00E37DB9">
              <w:rPr>
                <w:noProof/>
                <w:webHidden/>
              </w:rPr>
            </w:r>
            <w:r w:rsidR="00E37DB9">
              <w:rPr>
                <w:noProof/>
                <w:webHidden/>
              </w:rPr>
              <w:fldChar w:fldCharType="separate"/>
            </w:r>
            <w:r w:rsidR="00E37DB9">
              <w:rPr>
                <w:noProof/>
                <w:webHidden/>
              </w:rPr>
              <w:t>8</w:t>
            </w:r>
            <w:r w:rsidR="00E37DB9">
              <w:rPr>
                <w:noProof/>
                <w:webHidden/>
              </w:rPr>
              <w:fldChar w:fldCharType="end"/>
            </w:r>
          </w:hyperlink>
        </w:p>
        <w:p w14:paraId="473390B4" w14:textId="77777777" w:rsidR="00E37DB9" w:rsidRDefault="0075106B">
          <w:pPr>
            <w:pStyle w:val="TOC3"/>
            <w:tabs>
              <w:tab w:val="left" w:pos="1320"/>
              <w:tab w:val="right" w:leader="dot" w:pos="9350"/>
            </w:tabs>
            <w:rPr>
              <w:rFonts w:asciiTheme="minorHAnsi" w:hAnsiTheme="minorHAnsi"/>
              <w:noProof/>
              <w:sz w:val="22"/>
            </w:rPr>
          </w:pPr>
          <w:hyperlink w:anchor="_Toc510448381" w:history="1">
            <w:r w:rsidR="00E37DB9" w:rsidRPr="007E3DF4">
              <w:rPr>
                <w:rStyle w:val="Hyperlink"/>
                <w:rFonts w:eastAsia="Times New Roman" w:cs="Times New Roman"/>
                <w:noProof/>
              </w:rPr>
              <w:t>3.1.2</w:t>
            </w:r>
            <w:r w:rsidR="00E37DB9">
              <w:rPr>
                <w:rFonts w:asciiTheme="minorHAnsi" w:hAnsiTheme="minorHAnsi"/>
                <w:noProof/>
                <w:sz w:val="22"/>
              </w:rPr>
              <w:tab/>
            </w:r>
            <w:r w:rsidR="00E37DB9" w:rsidRPr="007E3DF4">
              <w:rPr>
                <w:rStyle w:val="Hyperlink"/>
                <w:rFonts w:eastAsia="Times New Roman" w:cs="Times New Roman"/>
                <w:noProof/>
              </w:rPr>
              <w:t>Compix WINTES2 software</w:t>
            </w:r>
            <w:r w:rsidR="00E37DB9">
              <w:rPr>
                <w:noProof/>
                <w:webHidden/>
              </w:rPr>
              <w:tab/>
            </w:r>
            <w:r w:rsidR="00E37DB9">
              <w:rPr>
                <w:noProof/>
                <w:webHidden/>
              </w:rPr>
              <w:fldChar w:fldCharType="begin"/>
            </w:r>
            <w:r w:rsidR="00E37DB9">
              <w:rPr>
                <w:noProof/>
                <w:webHidden/>
              </w:rPr>
              <w:instrText xml:space="preserve"> PAGEREF _Toc510448381 \h </w:instrText>
            </w:r>
            <w:r w:rsidR="00E37DB9">
              <w:rPr>
                <w:noProof/>
                <w:webHidden/>
              </w:rPr>
            </w:r>
            <w:r w:rsidR="00E37DB9">
              <w:rPr>
                <w:noProof/>
                <w:webHidden/>
              </w:rPr>
              <w:fldChar w:fldCharType="separate"/>
            </w:r>
            <w:r w:rsidR="00E37DB9">
              <w:rPr>
                <w:noProof/>
                <w:webHidden/>
              </w:rPr>
              <w:t>8</w:t>
            </w:r>
            <w:r w:rsidR="00E37DB9">
              <w:rPr>
                <w:noProof/>
                <w:webHidden/>
              </w:rPr>
              <w:fldChar w:fldCharType="end"/>
            </w:r>
          </w:hyperlink>
        </w:p>
        <w:p w14:paraId="204334FD" w14:textId="77777777" w:rsidR="00E37DB9" w:rsidRDefault="0075106B">
          <w:pPr>
            <w:pStyle w:val="TOC3"/>
            <w:tabs>
              <w:tab w:val="left" w:pos="1320"/>
              <w:tab w:val="right" w:leader="dot" w:pos="9350"/>
            </w:tabs>
            <w:rPr>
              <w:rFonts w:asciiTheme="minorHAnsi" w:hAnsiTheme="minorHAnsi"/>
              <w:noProof/>
              <w:sz w:val="22"/>
            </w:rPr>
          </w:pPr>
          <w:hyperlink w:anchor="_Toc510448382" w:history="1">
            <w:r w:rsidR="00E37DB9" w:rsidRPr="007E3DF4">
              <w:rPr>
                <w:rStyle w:val="Hyperlink"/>
                <w:rFonts w:eastAsia="Times New Roman" w:cs="Times New Roman"/>
                <w:noProof/>
              </w:rPr>
              <w:t>3.1.3</w:t>
            </w:r>
            <w:r w:rsidR="00E37DB9">
              <w:rPr>
                <w:rFonts w:asciiTheme="minorHAnsi" w:hAnsiTheme="minorHAnsi"/>
                <w:noProof/>
                <w:sz w:val="22"/>
              </w:rPr>
              <w:tab/>
            </w:r>
            <w:r w:rsidR="00E37DB9" w:rsidRPr="007E3DF4">
              <w:rPr>
                <w:rStyle w:val="Hyperlink"/>
                <w:rFonts w:eastAsia="Times New Roman" w:cs="Times New Roman"/>
                <w:noProof/>
              </w:rPr>
              <w:t>Computer Vision and Image Processing Tools (CVIPtools)</w:t>
            </w:r>
            <w:r w:rsidR="00E37DB9">
              <w:rPr>
                <w:noProof/>
                <w:webHidden/>
              </w:rPr>
              <w:tab/>
            </w:r>
            <w:r w:rsidR="00E37DB9">
              <w:rPr>
                <w:noProof/>
                <w:webHidden/>
              </w:rPr>
              <w:fldChar w:fldCharType="begin"/>
            </w:r>
            <w:r w:rsidR="00E37DB9">
              <w:rPr>
                <w:noProof/>
                <w:webHidden/>
              </w:rPr>
              <w:instrText xml:space="preserve"> PAGEREF _Toc510448382 \h </w:instrText>
            </w:r>
            <w:r w:rsidR="00E37DB9">
              <w:rPr>
                <w:noProof/>
                <w:webHidden/>
              </w:rPr>
            </w:r>
            <w:r w:rsidR="00E37DB9">
              <w:rPr>
                <w:noProof/>
                <w:webHidden/>
              </w:rPr>
              <w:fldChar w:fldCharType="separate"/>
            </w:r>
            <w:r w:rsidR="00E37DB9">
              <w:rPr>
                <w:noProof/>
                <w:webHidden/>
              </w:rPr>
              <w:t>8</w:t>
            </w:r>
            <w:r w:rsidR="00E37DB9">
              <w:rPr>
                <w:noProof/>
                <w:webHidden/>
              </w:rPr>
              <w:fldChar w:fldCharType="end"/>
            </w:r>
          </w:hyperlink>
        </w:p>
        <w:p w14:paraId="4D54A174" w14:textId="77777777" w:rsidR="00E37DB9" w:rsidRDefault="0075106B">
          <w:pPr>
            <w:pStyle w:val="TOC3"/>
            <w:tabs>
              <w:tab w:val="left" w:pos="1320"/>
              <w:tab w:val="right" w:leader="dot" w:pos="9350"/>
            </w:tabs>
            <w:rPr>
              <w:rFonts w:asciiTheme="minorHAnsi" w:hAnsiTheme="minorHAnsi"/>
              <w:noProof/>
              <w:sz w:val="22"/>
            </w:rPr>
          </w:pPr>
          <w:hyperlink w:anchor="_Toc510448383" w:history="1">
            <w:r w:rsidR="00E37DB9" w:rsidRPr="007E3DF4">
              <w:rPr>
                <w:rStyle w:val="Hyperlink"/>
                <w:rFonts w:eastAsia="Times New Roman" w:cs="Times New Roman"/>
                <w:noProof/>
              </w:rPr>
              <w:t>3.1.4</w:t>
            </w:r>
            <w:r w:rsidR="00E37DB9">
              <w:rPr>
                <w:rFonts w:asciiTheme="minorHAnsi" w:hAnsiTheme="minorHAnsi"/>
                <w:noProof/>
                <w:sz w:val="22"/>
              </w:rPr>
              <w:tab/>
            </w:r>
            <w:r w:rsidR="00E37DB9" w:rsidRPr="007E3DF4">
              <w:rPr>
                <w:rStyle w:val="Hyperlink"/>
                <w:rFonts w:eastAsia="Times New Roman" w:cs="Times New Roman"/>
                <w:noProof/>
              </w:rPr>
              <w:t>CVIP-FEPC (Feature Extraction and Pattern Classification)</w:t>
            </w:r>
            <w:r w:rsidR="00E37DB9">
              <w:rPr>
                <w:noProof/>
                <w:webHidden/>
              </w:rPr>
              <w:tab/>
            </w:r>
            <w:r w:rsidR="00E37DB9">
              <w:rPr>
                <w:noProof/>
                <w:webHidden/>
              </w:rPr>
              <w:fldChar w:fldCharType="begin"/>
            </w:r>
            <w:r w:rsidR="00E37DB9">
              <w:rPr>
                <w:noProof/>
                <w:webHidden/>
              </w:rPr>
              <w:instrText xml:space="preserve"> PAGEREF _Toc510448383 \h </w:instrText>
            </w:r>
            <w:r w:rsidR="00E37DB9">
              <w:rPr>
                <w:noProof/>
                <w:webHidden/>
              </w:rPr>
            </w:r>
            <w:r w:rsidR="00E37DB9">
              <w:rPr>
                <w:noProof/>
                <w:webHidden/>
              </w:rPr>
              <w:fldChar w:fldCharType="separate"/>
            </w:r>
            <w:r w:rsidR="00E37DB9">
              <w:rPr>
                <w:noProof/>
                <w:webHidden/>
              </w:rPr>
              <w:t>8</w:t>
            </w:r>
            <w:r w:rsidR="00E37DB9">
              <w:rPr>
                <w:noProof/>
                <w:webHidden/>
              </w:rPr>
              <w:fldChar w:fldCharType="end"/>
            </w:r>
          </w:hyperlink>
        </w:p>
        <w:p w14:paraId="42C2CD49" w14:textId="77777777" w:rsidR="00E37DB9" w:rsidRDefault="0075106B">
          <w:pPr>
            <w:pStyle w:val="TOC2"/>
            <w:tabs>
              <w:tab w:val="right" w:leader="dot" w:pos="9350"/>
            </w:tabs>
            <w:rPr>
              <w:rFonts w:asciiTheme="minorHAnsi" w:hAnsiTheme="minorHAnsi"/>
              <w:noProof/>
              <w:sz w:val="22"/>
            </w:rPr>
          </w:pPr>
          <w:hyperlink w:anchor="_Toc510448384" w:history="1">
            <w:r w:rsidR="00E37DB9" w:rsidRPr="007E3DF4">
              <w:rPr>
                <w:rStyle w:val="Hyperlink"/>
                <w:rFonts w:cs="Times New Roman"/>
                <w:noProof/>
              </w:rPr>
              <w:t>3.2 Experimental Methods</w:t>
            </w:r>
            <w:r w:rsidR="00E37DB9">
              <w:rPr>
                <w:noProof/>
                <w:webHidden/>
              </w:rPr>
              <w:tab/>
            </w:r>
            <w:r w:rsidR="00E37DB9">
              <w:rPr>
                <w:noProof/>
                <w:webHidden/>
              </w:rPr>
              <w:fldChar w:fldCharType="begin"/>
            </w:r>
            <w:r w:rsidR="00E37DB9">
              <w:rPr>
                <w:noProof/>
                <w:webHidden/>
              </w:rPr>
              <w:instrText xml:space="preserve"> PAGEREF _Toc510448384 \h </w:instrText>
            </w:r>
            <w:r w:rsidR="00E37DB9">
              <w:rPr>
                <w:noProof/>
                <w:webHidden/>
              </w:rPr>
            </w:r>
            <w:r w:rsidR="00E37DB9">
              <w:rPr>
                <w:noProof/>
                <w:webHidden/>
              </w:rPr>
              <w:fldChar w:fldCharType="separate"/>
            </w:r>
            <w:r w:rsidR="00E37DB9">
              <w:rPr>
                <w:noProof/>
                <w:webHidden/>
              </w:rPr>
              <w:t>9</w:t>
            </w:r>
            <w:r w:rsidR="00E37DB9">
              <w:rPr>
                <w:noProof/>
                <w:webHidden/>
              </w:rPr>
              <w:fldChar w:fldCharType="end"/>
            </w:r>
          </w:hyperlink>
        </w:p>
        <w:p w14:paraId="464A43CF" w14:textId="77777777" w:rsidR="00E37DB9" w:rsidRDefault="0075106B">
          <w:pPr>
            <w:pStyle w:val="TOC3"/>
            <w:tabs>
              <w:tab w:val="left" w:pos="1320"/>
              <w:tab w:val="right" w:leader="dot" w:pos="9350"/>
            </w:tabs>
            <w:rPr>
              <w:rFonts w:asciiTheme="minorHAnsi" w:hAnsiTheme="minorHAnsi"/>
              <w:noProof/>
              <w:sz w:val="22"/>
            </w:rPr>
          </w:pPr>
          <w:hyperlink w:anchor="_Toc510448385" w:history="1">
            <w:r w:rsidR="00E37DB9" w:rsidRPr="007E3DF4">
              <w:rPr>
                <w:rStyle w:val="Hyperlink"/>
                <w:rFonts w:cs="Times New Roman"/>
                <w:noProof/>
              </w:rPr>
              <w:t>3.2.1</w:t>
            </w:r>
            <w:r w:rsidR="00E37DB9">
              <w:rPr>
                <w:rFonts w:asciiTheme="minorHAnsi" w:hAnsiTheme="minorHAnsi"/>
                <w:noProof/>
                <w:sz w:val="22"/>
              </w:rPr>
              <w:tab/>
            </w:r>
            <w:r w:rsidR="00E37DB9" w:rsidRPr="007E3DF4">
              <w:rPr>
                <w:rStyle w:val="Hyperlink"/>
                <w:rFonts w:cs="Times New Roman"/>
                <w:noProof/>
              </w:rPr>
              <w:t>Compare results from different set features with large mask</w:t>
            </w:r>
            <w:r w:rsidR="00E37DB9">
              <w:rPr>
                <w:noProof/>
                <w:webHidden/>
              </w:rPr>
              <w:tab/>
            </w:r>
            <w:r w:rsidR="00E37DB9">
              <w:rPr>
                <w:noProof/>
                <w:webHidden/>
              </w:rPr>
              <w:fldChar w:fldCharType="begin"/>
            </w:r>
            <w:r w:rsidR="00E37DB9">
              <w:rPr>
                <w:noProof/>
                <w:webHidden/>
              </w:rPr>
              <w:instrText xml:space="preserve"> PAGEREF _Toc510448385 \h </w:instrText>
            </w:r>
            <w:r w:rsidR="00E37DB9">
              <w:rPr>
                <w:noProof/>
                <w:webHidden/>
              </w:rPr>
            </w:r>
            <w:r w:rsidR="00E37DB9">
              <w:rPr>
                <w:noProof/>
                <w:webHidden/>
              </w:rPr>
              <w:fldChar w:fldCharType="separate"/>
            </w:r>
            <w:r w:rsidR="00E37DB9">
              <w:rPr>
                <w:noProof/>
                <w:webHidden/>
              </w:rPr>
              <w:t>9</w:t>
            </w:r>
            <w:r w:rsidR="00E37DB9">
              <w:rPr>
                <w:noProof/>
                <w:webHidden/>
              </w:rPr>
              <w:fldChar w:fldCharType="end"/>
            </w:r>
          </w:hyperlink>
        </w:p>
        <w:p w14:paraId="2A183152" w14:textId="77777777" w:rsidR="00E37DB9" w:rsidRDefault="0075106B">
          <w:pPr>
            <w:pStyle w:val="TOC3"/>
            <w:tabs>
              <w:tab w:val="left" w:pos="1320"/>
              <w:tab w:val="right" w:leader="dot" w:pos="9350"/>
            </w:tabs>
            <w:rPr>
              <w:rFonts w:asciiTheme="minorHAnsi" w:hAnsiTheme="minorHAnsi"/>
              <w:noProof/>
              <w:sz w:val="22"/>
            </w:rPr>
          </w:pPr>
          <w:hyperlink w:anchor="_Toc510448386" w:history="1">
            <w:r w:rsidR="00E37DB9" w:rsidRPr="007E3DF4">
              <w:rPr>
                <w:rStyle w:val="Hyperlink"/>
                <w:rFonts w:cs="Times New Roman"/>
                <w:noProof/>
              </w:rPr>
              <w:t>3.2.2</w:t>
            </w:r>
            <w:r w:rsidR="00E37DB9">
              <w:rPr>
                <w:rFonts w:asciiTheme="minorHAnsi" w:hAnsiTheme="minorHAnsi"/>
                <w:noProof/>
                <w:sz w:val="22"/>
              </w:rPr>
              <w:tab/>
            </w:r>
            <w:r w:rsidR="00E37DB9" w:rsidRPr="007E3DF4">
              <w:rPr>
                <w:rStyle w:val="Hyperlink"/>
                <w:rFonts w:cs="Times New Roman"/>
                <w:noProof/>
              </w:rPr>
              <w:t>Comparison of small and large mask</w:t>
            </w:r>
            <w:r w:rsidR="00E37DB9">
              <w:rPr>
                <w:noProof/>
                <w:webHidden/>
              </w:rPr>
              <w:tab/>
            </w:r>
            <w:r w:rsidR="00E37DB9">
              <w:rPr>
                <w:noProof/>
                <w:webHidden/>
              </w:rPr>
              <w:fldChar w:fldCharType="begin"/>
            </w:r>
            <w:r w:rsidR="00E37DB9">
              <w:rPr>
                <w:noProof/>
                <w:webHidden/>
              </w:rPr>
              <w:instrText xml:space="preserve"> PAGEREF _Toc510448386 \h </w:instrText>
            </w:r>
            <w:r w:rsidR="00E37DB9">
              <w:rPr>
                <w:noProof/>
                <w:webHidden/>
              </w:rPr>
            </w:r>
            <w:r w:rsidR="00E37DB9">
              <w:rPr>
                <w:noProof/>
                <w:webHidden/>
              </w:rPr>
              <w:fldChar w:fldCharType="separate"/>
            </w:r>
            <w:r w:rsidR="00E37DB9">
              <w:rPr>
                <w:noProof/>
                <w:webHidden/>
              </w:rPr>
              <w:t>9</w:t>
            </w:r>
            <w:r w:rsidR="00E37DB9">
              <w:rPr>
                <w:noProof/>
                <w:webHidden/>
              </w:rPr>
              <w:fldChar w:fldCharType="end"/>
            </w:r>
          </w:hyperlink>
        </w:p>
        <w:p w14:paraId="7D28D773" w14:textId="77777777" w:rsidR="00E37DB9" w:rsidRDefault="0075106B">
          <w:pPr>
            <w:pStyle w:val="TOC3"/>
            <w:tabs>
              <w:tab w:val="left" w:pos="1320"/>
              <w:tab w:val="right" w:leader="dot" w:pos="9350"/>
            </w:tabs>
            <w:rPr>
              <w:rFonts w:asciiTheme="minorHAnsi" w:hAnsiTheme="minorHAnsi"/>
              <w:noProof/>
              <w:sz w:val="22"/>
            </w:rPr>
          </w:pPr>
          <w:hyperlink w:anchor="_Toc510448387" w:history="1">
            <w:r w:rsidR="00E37DB9" w:rsidRPr="007E3DF4">
              <w:rPr>
                <w:rStyle w:val="Hyperlink"/>
                <w:rFonts w:cs="Times New Roman"/>
                <w:noProof/>
              </w:rPr>
              <w:t>3.2.3</w:t>
            </w:r>
            <w:r w:rsidR="00E37DB9">
              <w:rPr>
                <w:rFonts w:asciiTheme="minorHAnsi" w:hAnsiTheme="minorHAnsi"/>
                <w:noProof/>
                <w:sz w:val="22"/>
              </w:rPr>
              <w:tab/>
            </w:r>
            <w:r w:rsidR="00E37DB9" w:rsidRPr="007E3DF4">
              <w:rPr>
                <w:rStyle w:val="Hyperlink"/>
                <w:rFonts w:cs="Times New Roman"/>
                <w:noProof/>
              </w:rPr>
              <w:t>Comparison of laws texture features with small mask</w:t>
            </w:r>
            <w:r w:rsidR="00E37DB9">
              <w:rPr>
                <w:noProof/>
                <w:webHidden/>
              </w:rPr>
              <w:tab/>
            </w:r>
            <w:r w:rsidR="00E37DB9">
              <w:rPr>
                <w:noProof/>
                <w:webHidden/>
              </w:rPr>
              <w:fldChar w:fldCharType="begin"/>
            </w:r>
            <w:r w:rsidR="00E37DB9">
              <w:rPr>
                <w:noProof/>
                <w:webHidden/>
              </w:rPr>
              <w:instrText xml:space="preserve"> PAGEREF _Toc510448387 \h </w:instrText>
            </w:r>
            <w:r w:rsidR="00E37DB9">
              <w:rPr>
                <w:noProof/>
                <w:webHidden/>
              </w:rPr>
            </w:r>
            <w:r w:rsidR="00E37DB9">
              <w:rPr>
                <w:noProof/>
                <w:webHidden/>
              </w:rPr>
              <w:fldChar w:fldCharType="separate"/>
            </w:r>
            <w:r w:rsidR="00E37DB9">
              <w:rPr>
                <w:noProof/>
                <w:webHidden/>
              </w:rPr>
              <w:t>10</w:t>
            </w:r>
            <w:r w:rsidR="00E37DB9">
              <w:rPr>
                <w:noProof/>
                <w:webHidden/>
              </w:rPr>
              <w:fldChar w:fldCharType="end"/>
            </w:r>
          </w:hyperlink>
        </w:p>
        <w:p w14:paraId="22DE4D9E" w14:textId="77777777" w:rsidR="00E37DB9" w:rsidRDefault="0075106B">
          <w:pPr>
            <w:pStyle w:val="TOC1"/>
            <w:tabs>
              <w:tab w:val="left" w:pos="480"/>
              <w:tab w:val="right" w:leader="dot" w:pos="9350"/>
            </w:tabs>
            <w:rPr>
              <w:rFonts w:asciiTheme="minorHAnsi" w:hAnsiTheme="minorHAnsi"/>
              <w:noProof/>
              <w:sz w:val="22"/>
            </w:rPr>
          </w:pPr>
          <w:hyperlink w:anchor="_Toc510448388" w:history="1">
            <w:r w:rsidR="00E37DB9" w:rsidRPr="007E3DF4">
              <w:rPr>
                <w:rStyle w:val="Hyperlink"/>
                <w:noProof/>
              </w:rPr>
              <w:t>4.</w:t>
            </w:r>
            <w:r w:rsidR="00E37DB9">
              <w:rPr>
                <w:rFonts w:asciiTheme="minorHAnsi" w:hAnsiTheme="minorHAnsi"/>
                <w:noProof/>
                <w:sz w:val="22"/>
              </w:rPr>
              <w:tab/>
            </w:r>
            <w:r w:rsidR="00E37DB9" w:rsidRPr="007E3DF4">
              <w:rPr>
                <w:rStyle w:val="Hyperlink"/>
                <w:noProof/>
              </w:rPr>
              <w:t>RESULTS AND DISCUSSION</w:t>
            </w:r>
            <w:r w:rsidR="00E37DB9">
              <w:rPr>
                <w:noProof/>
                <w:webHidden/>
              </w:rPr>
              <w:tab/>
            </w:r>
            <w:r w:rsidR="00E37DB9">
              <w:rPr>
                <w:noProof/>
                <w:webHidden/>
              </w:rPr>
              <w:fldChar w:fldCharType="begin"/>
            </w:r>
            <w:r w:rsidR="00E37DB9">
              <w:rPr>
                <w:noProof/>
                <w:webHidden/>
              </w:rPr>
              <w:instrText xml:space="preserve"> PAGEREF _Toc510448388 \h </w:instrText>
            </w:r>
            <w:r w:rsidR="00E37DB9">
              <w:rPr>
                <w:noProof/>
                <w:webHidden/>
              </w:rPr>
            </w:r>
            <w:r w:rsidR="00E37DB9">
              <w:rPr>
                <w:noProof/>
                <w:webHidden/>
              </w:rPr>
              <w:fldChar w:fldCharType="separate"/>
            </w:r>
            <w:r w:rsidR="00E37DB9">
              <w:rPr>
                <w:noProof/>
                <w:webHidden/>
              </w:rPr>
              <w:t>10</w:t>
            </w:r>
            <w:r w:rsidR="00E37DB9">
              <w:rPr>
                <w:noProof/>
                <w:webHidden/>
              </w:rPr>
              <w:fldChar w:fldCharType="end"/>
            </w:r>
          </w:hyperlink>
        </w:p>
        <w:p w14:paraId="45545D2C" w14:textId="77777777" w:rsidR="00E37DB9" w:rsidRDefault="0075106B">
          <w:pPr>
            <w:pStyle w:val="TOC2"/>
            <w:tabs>
              <w:tab w:val="left" w:pos="880"/>
              <w:tab w:val="right" w:leader="dot" w:pos="9350"/>
            </w:tabs>
            <w:rPr>
              <w:rFonts w:asciiTheme="minorHAnsi" w:hAnsiTheme="minorHAnsi"/>
              <w:noProof/>
              <w:sz w:val="22"/>
            </w:rPr>
          </w:pPr>
          <w:hyperlink w:anchor="_Toc510448389" w:history="1">
            <w:r w:rsidR="00E37DB9" w:rsidRPr="007E3DF4">
              <w:rPr>
                <w:rStyle w:val="Hyperlink"/>
                <w:rFonts w:cs="Times New Roman"/>
                <w:noProof/>
              </w:rPr>
              <w:t>4.1</w:t>
            </w:r>
            <w:r w:rsidR="00E37DB9">
              <w:rPr>
                <w:rFonts w:asciiTheme="minorHAnsi" w:hAnsiTheme="minorHAnsi"/>
                <w:noProof/>
                <w:sz w:val="22"/>
              </w:rPr>
              <w:tab/>
            </w:r>
            <w:r w:rsidR="00E37DB9" w:rsidRPr="007E3DF4">
              <w:rPr>
                <w:rStyle w:val="Hyperlink"/>
                <w:rFonts w:cs="Times New Roman"/>
                <w:noProof/>
              </w:rPr>
              <w:t>Comparison of small and large mask</w:t>
            </w:r>
            <w:r w:rsidR="00E37DB9">
              <w:rPr>
                <w:noProof/>
                <w:webHidden/>
              </w:rPr>
              <w:tab/>
            </w:r>
            <w:r w:rsidR="00E37DB9">
              <w:rPr>
                <w:noProof/>
                <w:webHidden/>
              </w:rPr>
              <w:fldChar w:fldCharType="begin"/>
            </w:r>
            <w:r w:rsidR="00E37DB9">
              <w:rPr>
                <w:noProof/>
                <w:webHidden/>
              </w:rPr>
              <w:instrText xml:space="preserve"> PAGEREF _Toc510448389 \h </w:instrText>
            </w:r>
            <w:r w:rsidR="00E37DB9">
              <w:rPr>
                <w:noProof/>
                <w:webHidden/>
              </w:rPr>
            </w:r>
            <w:r w:rsidR="00E37DB9">
              <w:rPr>
                <w:noProof/>
                <w:webHidden/>
              </w:rPr>
              <w:fldChar w:fldCharType="separate"/>
            </w:r>
            <w:r w:rsidR="00E37DB9">
              <w:rPr>
                <w:noProof/>
                <w:webHidden/>
              </w:rPr>
              <w:t>10</w:t>
            </w:r>
            <w:r w:rsidR="00E37DB9">
              <w:rPr>
                <w:noProof/>
                <w:webHidden/>
              </w:rPr>
              <w:fldChar w:fldCharType="end"/>
            </w:r>
          </w:hyperlink>
        </w:p>
        <w:p w14:paraId="5087325B" w14:textId="77777777" w:rsidR="00E37DB9" w:rsidRDefault="0075106B">
          <w:pPr>
            <w:pStyle w:val="TOC1"/>
            <w:tabs>
              <w:tab w:val="left" w:pos="480"/>
              <w:tab w:val="right" w:leader="dot" w:pos="9350"/>
            </w:tabs>
            <w:rPr>
              <w:rFonts w:asciiTheme="minorHAnsi" w:hAnsiTheme="minorHAnsi"/>
              <w:noProof/>
              <w:sz w:val="22"/>
            </w:rPr>
          </w:pPr>
          <w:hyperlink w:anchor="_Toc510448390" w:history="1">
            <w:r w:rsidR="00E37DB9" w:rsidRPr="007E3DF4">
              <w:rPr>
                <w:rStyle w:val="Hyperlink"/>
                <w:noProof/>
              </w:rPr>
              <w:t>5.</w:t>
            </w:r>
            <w:r w:rsidR="00E37DB9">
              <w:rPr>
                <w:rFonts w:asciiTheme="minorHAnsi" w:hAnsiTheme="minorHAnsi"/>
                <w:noProof/>
                <w:sz w:val="22"/>
              </w:rPr>
              <w:tab/>
            </w:r>
            <w:r w:rsidR="00E37DB9" w:rsidRPr="007E3DF4">
              <w:rPr>
                <w:rStyle w:val="Hyperlink"/>
                <w:noProof/>
              </w:rPr>
              <w:t>SUMMARY AND CONCLUSION</w:t>
            </w:r>
            <w:r w:rsidR="00E37DB9">
              <w:rPr>
                <w:noProof/>
                <w:webHidden/>
              </w:rPr>
              <w:tab/>
            </w:r>
            <w:r w:rsidR="00E37DB9">
              <w:rPr>
                <w:noProof/>
                <w:webHidden/>
              </w:rPr>
              <w:fldChar w:fldCharType="begin"/>
            </w:r>
            <w:r w:rsidR="00E37DB9">
              <w:rPr>
                <w:noProof/>
                <w:webHidden/>
              </w:rPr>
              <w:instrText xml:space="preserve"> PAGEREF _Toc510448390 \h </w:instrText>
            </w:r>
            <w:r w:rsidR="00E37DB9">
              <w:rPr>
                <w:noProof/>
                <w:webHidden/>
              </w:rPr>
            </w:r>
            <w:r w:rsidR="00E37DB9">
              <w:rPr>
                <w:noProof/>
                <w:webHidden/>
              </w:rPr>
              <w:fldChar w:fldCharType="separate"/>
            </w:r>
            <w:r w:rsidR="00E37DB9">
              <w:rPr>
                <w:noProof/>
                <w:webHidden/>
              </w:rPr>
              <w:t>18</w:t>
            </w:r>
            <w:r w:rsidR="00E37DB9">
              <w:rPr>
                <w:noProof/>
                <w:webHidden/>
              </w:rPr>
              <w:fldChar w:fldCharType="end"/>
            </w:r>
          </w:hyperlink>
        </w:p>
        <w:p w14:paraId="6DA3B0EF" w14:textId="77777777" w:rsidR="00E37DB9" w:rsidRDefault="0075106B">
          <w:pPr>
            <w:pStyle w:val="TOC1"/>
            <w:tabs>
              <w:tab w:val="left" w:pos="480"/>
              <w:tab w:val="right" w:leader="dot" w:pos="9350"/>
            </w:tabs>
            <w:rPr>
              <w:rFonts w:asciiTheme="minorHAnsi" w:hAnsiTheme="minorHAnsi"/>
              <w:noProof/>
              <w:sz w:val="22"/>
            </w:rPr>
          </w:pPr>
          <w:hyperlink w:anchor="_Toc510448391" w:history="1">
            <w:r w:rsidR="00E37DB9" w:rsidRPr="007E3DF4">
              <w:rPr>
                <w:rStyle w:val="Hyperlink"/>
                <w:noProof/>
              </w:rPr>
              <w:t>6.</w:t>
            </w:r>
            <w:r w:rsidR="00E37DB9">
              <w:rPr>
                <w:rFonts w:asciiTheme="minorHAnsi" w:hAnsiTheme="minorHAnsi"/>
                <w:noProof/>
                <w:sz w:val="22"/>
              </w:rPr>
              <w:tab/>
            </w:r>
            <w:r w:rsidR="00E37DB9" w:rsidRPr="007E3DF4">
              <w:rPr>
                <w:rStyle w:val="Hyperlink"/>
                <w:noProof/>
              </w:rPr>
              <w:t>FUTURE ENHANCEMENT</w:t>
            </w:r>
            <w:r w:rsidR="00E37DB9">
              <w:rPr>
                <w:noProof/>
                <w:webHidden/>
              </w:rPr>
              <w:tab/>
            </w:r>
            <w:r w:rsidR="00E37DB9">
              <w:rPr>
                <w:noProof/>
                <w:webHidden/>
              </w:rPr>
              <w:fldChar w:fldCharType="begin"/>
            </w:r>
            <w:r w:rsidR="00E37DB9">
              <w:rPr>
                <w:noProof/>
                <w:webHidden/>
              </w:rPr>
              <w:instrText xml:space="preserve"> PAGEREF _Toc510448391 \h </w:instrText>
            </w:r>
            <w:r w:rsidR="00E37DB9">
              <w:rPr>
                <w:noProof/>
                <w:webHidden/>
              </w:rPr>
            </w:r>
            <w:r w:rsidR="00E37DB9">
              <w:rPr>
                <w:noProof/>
                <w:webHidden/>
              </w:rPr>
              <w:fldChar w:fldCharType="separate"/>
            </w:r>
            <w:r w:rsidR="00E37DB9">
              <w:rPr>
                <w:noProof/>
                <w:webHidden/>
              </w:rPr>
              <w:t>18</w:t>
            </w:r>
            <w:r w:rsidR="00E37DB9">
              <w:rPr>
                <w:noProof/>
                <w:webHidden/>
              </w:rPr>
              <w:fldChar w:fldCharType="end"/>
            </w:r>
          </w:hyperlink>
        </w:p>
        <w:p w14:paraId="3BC7C5E6" w14:textId="77777777" w:rsidR="00E37DB9" w:rsidRDefault="0075106B">
          <w:pPr>
            <w:pStyle w:val="TOC1"/>
            <w:tabs>
              <w:tab w:val="right" w:leader="dot" w:pos="9350"/>
            </w:tabs>
            <w:rPr>
              <w:rFonts w:asciiTheme="minorHAnsi" w:hAnsiTheme="minorHAnsi"/>
              <w:noProof/>
              <w:sz w:val="22"/>
            </w:rPr>
          </w:pPr>
          <w:hyperlink w:anchor="_Toc510448392" w:history="1">
            <w:r w:rsidR="00E37DB9" w:rsidRPr="007E3DF4">
              <w:rPr>
                <w:rStyle w:val="Hyperlink"/>
                <w:noProof/>
              </w:rPr>
              <w:t xml:space="preserve">7. </w:t>
            </w:r>
            <w:r w:rsidR="0082184A">
              <w:rPr>
                <w:rStyle w:val="Hyperlink"/>
                <w:noProof/>
              </w:rPr>
              <w:t xml:space="preserve">    </w:t>
            </w:r>
            <w:r w:rsidR="00E37DB9" w:rsidRPr="007E3DF4">
              <w:rPr>
                <w:rStyle w:val="Hyperlink"/>
                <w:noProof/>
              </w:rPr>
              <w:t>REFERENCES</w:t>
            </w:r>
            <w:r w:rsidR="00E37DB9">
              <w:rPr>
                <w:noProof/>
                <w:webHidden/>
              </w:rPr>
              <w:tab/>
            </w:r>
            <w:r w:rsidR="00E37DB9">
              <w:rPr>
                <w:noProof/>
                <w:webHidden/>
              </w:rPr>
              <w:fldChar w:fldCharType="begin"/>
            </w:r>
            <w:r w:rsidR="00E37DB9">
              <w:rPr>
                <w:noProof/>
                <w:webHidden/>
              </w:rPr>
              <w:instrText xml:space="preserve"> PAGEREF _Toc510448392 \h </w:instrText>
            </w:r>
            <w:r w:rsidR="00E37DB9">
              <w:rPr>
                <w:noProof/>
                <w:webHidden/>
              </w:rPr>
            </w:r>
            <w:r w:rsidR="00E37DB9">
              <w:rPr>
                <w:noProof/>
                <w:webHidden/>
              </w:rPr>
              <w:fldChar w:fldCharType="separate"/>
            </w:r>
            <w:r w:rsidR="00E37DB9">
              <w:rPr>
                <w:noProof/>
                <w:webHidden/>
              </w:rPr>
              <w:t>19</w:t>
            </w:r>
            <w:r w:rsidR="00E37DB9">
              <w:rPr>
                <w:noProof/>
                <w:webHidden/>
              </w:rPr>
              <w:fldChar w:fldCharType="end"/>
            </w:r>
          </w:hyperlink>
        </w:p>
        <w:p w14:paraId="79FFD2CE" w14:textId="77777777" w:rsidR="005177EC" w:rsidRPr="005177EC" w:rsidRDefault="005177EC" w:rsidP="005177EC">
          <w:pPr>
            <w:spacing w:line="360" w:lineRule="auto"/>
          </w:pPr>
          <w:r w:rsidRPr="005177EC">
            <w:rPr>
              <w:bCs/>
              <w:noProof/>
            </w:rPr>
            <w:fldChar w:fldCharType="end"/>
          </w:r>
          <w:commentRangeEnd w:id="44"/>
          <w:r w:rsidR="0075106B">
            <w:rPr>
              <w:rStyle w:val="CommentReference"/>
            </w:rPr>
            <w:commentReference w:id="44"/>
          </w:r>
        </w:p>
      </w:sdtContent>
    </w:sdt>
    <w:p w14:paraId="66472943" w14:textId="77777777" w:rsidR="005177EC" w:rsidRPr="005177EC" w:rsidRDefault="005177EC" w:rsidP="005177EC">
      <w:pPr>
        <w:pStyle w:val="Heading1"/>
        <w:numPr>
          <w:ilvl w:val="0"/>
          <w:numId w:val="0"/>
        </w:numPr>
        <w:spacing w:line="480" w:lineRule="auto"/>
        <w:ind w:left="360"/>
        <w:rPr>
          <w:b w:val="0"/>
        </w:rPr>
      </w:pPr>
    </w:p>
    <w:p w14:paraId="5306D611" w14:textId="77777777" w:rsidR="005177EC" w:rsidRPr="005177EC" w:rsidRDefault="005177EC" w:rsidP="005177EC"/>
    <w:p w14:paraId="484F2523" w14:textId="77777777" w:rsidR="005177EC" w:rsidRPr="005177EC" w:rsidRDefault="005177EC" w:rsidP="005177EC"/>
    <w:p w14:paraId="1F509D30" w14:textId="77777777" w:rsidR="005177EC" w:rsidRPr="005177EC" w:rsidRDefault="005177EC" w:rsidP="005177EC"/>
    <w:p w14:paraId="72AAFC5F" w14:textId="77777777" w:rsidR="005177EC" w:rsidRDefault="005177EC" w:rsidP="005177EC"/>
    <w:p w14:paraId="24A0C2B9" w14:textId="77777777" w:rsidR="00740C58" w:rsidRPr="00C41B23" w:rsidRDefault="00740C58" w:rsidP="00740C58">
      <w:pPr>
        <w:pStyle w:val="Heading1"/>
        <w:spacing w:line="480" w:lineRule="auto"/>
        <w:ind w:left="360"/>
      </w:pPr>
      <w:bookmarkStart w:id="45" w:name="_Toc510448375"/>
      <w:r w:rsidRPr="00C41B23">
        <w:lastRenderedPageBreak/>
        <w:t>INTRODUCTION</w:t>
      </w:r>
      <w:bookmarkEnd w:id="43"/>
      <w:bookmarkEnd w:id="42"/>
      <w:bookmarkEnd w:id="45"/>
    </w:p>
    <w:p w14:paraId="465AF093" w14:textId="1F173753" w:rsidR="00740C58" w:rsidRPr="000950C8" w:rsidRDefault="00740C58" w:rsidP="00740C58">
      <w:pPr>
        <w:pStyle w:val="NormalWeb"/>
        <w:spacing w:line="480" w:lineRule="auto"/>
        <w:jc w:val="both"/>
        <w:rPr>
          <w:color w:val="000000"/>
        </w:rPr>
      </w:pPr>
      <w:r w:rsidRPr="000950C8">
        <w:rPr>
          <w:color w:val="000000"/>
        </w:rPr>
        <w:t>Chiari malformation</w:t>
      </w:r>
      <w:del w:id="46" w:author="Umbaugh, Scott" w:date="2018-04-08T15:26:00Z">
        <w:r w:rsidRPr="000950C8" w:rsidDel="0075106B">
          <w:rPr>
            <w:color w:val="000000"/>
          </w:rPr>
          <w:delText>s</w:delText>
        </w:r>
      </w:del>
      <w:r w:rsidRPr="000950C8">
        <w:rPr>
          <w:color w:val="000000"/>
        </w:rPr>
        <w:t xml:space="preserve"> is a condition where the cerebellum of the brain is structurally defect</w:t>
      </w:r>
      <w:ins w:id="47" w:author="Umbaugh, Scott" w:date="2018-04-08T15:26:00Z">
        <w:r w:rsidR="0075106B">
          <w:rPr>
            <w:color w:val="000000"/>
          </w:rPr>
          <w:t>ive</w:t>
        </w:r>
      </w:ins>
      <w:del w:id="48" w:author="Umbaugh, Scott" w:date="2018-04-08T15:26:00Z">
        <w:r w:rsidRPr="000950C8" w:rsidDel="0075106B">
          <w:rPr>
            <w:color w:val="000000"/>
          </w:rPr>
          <w:delText>ed</w:delText>
        </w:r>
      </w:del>
      <w:r w:rsidRPr="000950C8">
        <w:rPr>
          <w:color w:val="000000"/>
        </w:rPr>
        <w:t xml:space="preserve"> and has highly heritable neurological disorders. These neurological disorders result from</w:t>
      </w:r>
      <w:ins w:id="49" w:author="Umbaugh, Scott" w:date="2018-04-08T15:26:00Z">
        <w:r w:rsidR="0075106B">
          <w:rPr>
            <w:color w:val="000000"/>
          </w:rPr>
          <w:t xml:space="preserve"> </w:t>
        </w:r>
      </w:ins>
      <w:del w:id="50" w:author="Umbaugh, Scott" w:date="2018-04-08T15:26:00Z">
        <w:r w:rsidRPr="000950C8" w:rsidDel="0075106B">
          <w:rPr>
            <w:color w:val="000000"/>
          </w:rPr>
          <w:delText xml:space="preserve"> a </w:delText>
        </w:r>
      </w:del>
      <w:r w:rsidRPr="000950C8">
        <w:rPr>
          <w:color w:val="000000"/>
        </w:rPr>
        <w:t xml:space="preserve">different malformations of the occipital bone of the canine skull. </w:t>
      </w:r>
      <w:ins w:id="51" w:author="Umbaugh, Scott" w:date="2018-04-08T15:27:00Z">
        <w:r w:rsidR="0075106B">
          <w:rPr>
            <w:color w:val="000000"/>
          </w:rPr>
          <w:t xml:space="preserve">For this </w:t>
        </w:r>
        <w:proofErr w:type="spellStart"/>
        <w:r w:rsidR="0075106B">
          <w:rPr>
            <w:color w:val="000000"/>
          </w:rPr>
          <w:t>reseach</w:t>
        </w:r>
      </w:ins>
      <w:proofErr w:type="spellEnd"/>
      <w:del w:id="52" w:author="Umbaugh, Scott" w:date="2018-04-08T15:27:00Z">
        <w:r w:rsidRPr="000950C8" w:rsidDel="0075106B">
          <w:rPr>
            <w:color w:val="000000"/>
          </w:rPr>
          <w:delText>It is believed that</w:delText>
        </w:r>
      </w:del>
      <w:r w:rsidRPr="000950C8">
        <w:rPr>
          <w:color w:val="000000"/>
        </w:rPr>
        <w:t xml:space="preserve"> Chiari malformation w</w:t>
      </w:r>
      <w:del w:id="53" w:author="Umbaugh, Scott" w:date="2018-04-08T15:27:00Z">
        <w:r w:rsidRPr="000950C8" w:rsidDel="0075106B">
          <w:rPr>
            <w:color w:val="000000"/>
          </w:rPr>
          <w:delText>ere</w:delText>
        </w:r>
      </w:del>
      <w:ins w:id="54" w:author="Umbaugh, Scott" w:date="2018-04-08T15:27:00Z">
        <w:r w:rsidR="0075106B">
          <w:rPr>
            <w:color w:val="000000"/>
          </w:rPr>
          <w:t>as</w:t>
        </w:r>
      </w:ins>
      <w:r w:rsidRPr="000950C8">
        <w:rPr>
          <w:color w:val="000000"/>
        </w:rPr>
        <w:t xml:space="preserve"> identified in the breed </w:t>
      </w:r>
      <w:ins w:id="55" w:author="Umbaugh, Scott" w:date="2018-04-08T15:27:00Z">
        <w:r w:rsidR="006C5DEC">
          <w:rPr>
            <w:color w:val="000000"/>
          </w:rPr>
          <w:t xml:space="preserve">of </w:t>
        </w:r>
      </w:ins>
      <w:r w:rsidRPr="000950C8">
        <w:rPr>
          <w:color w:val="000000"/>
        </w:rPr>
        <w:t>Cavalier King Charles Spaniels. According to the resources, almost 95% of Cavalier King Charles Spaniels have Chiari malformation, however any type of symptom</w:t>
      </w:r>
      <w:del w:id="56" w:author="Umbaugh, Scott" w:date="2018-04-08T15:27:00Z">
        <w:r w:rsidRPr="000950C8" w:rsidDel="006C5DEC">
          <w:rPr>
            <w:color w:val="000000"/>
          </w:rPr>
          <w:delText>s</w:delText>
        </w:r>
      </w:del>
      <w:ins w:id="57" w:author="Umbaugh, Scott" w:date="2018-04-08T15:27:00Z">
        <w:r w:rsidR="006C5DEC">
          <w:rPr>
            <w:color w:val="000000"/>
          </w:rPr>
          <w:t>s</w:t>
        </w:r>
      </w:ins>
      <w:r w:rsidRPr="000950C8">
        <w:rPr>
          <w:color w:val="000000"/>
        </w:rPr>
        <w:t xml:space="preserve"> can be found in only </w:t>
      </w:r>
      <w:ins w:id="58" w:author="Umbaugh, Scott" w:date="2018-04-08T15:27:00Z">
        <w:r w:rsidR="006C5DEC">
          <w:rPr>
            <w:color w:val="000000"/>
          </w:rPr>
          <w:t>one</w:t>
        </w:r>
      </w:ins>
      <w:del w:id="59" w:author="Umbaugh, Scott" w:date="2018-04-08T15:27:00Z">
        <w:r w:rsidRPr="000950C8" w:rsidDel="006C5DEC">
          <w:rPr>
            <w:color w:val="000000"/>
          </w:rPr>
          <w:delText>a</w:delText>
        </w:r>
      </w:del>
      <w:r w:rsidRPr="000950C8">
        <w:rPr>
          <w:color w:val="000000"/>
        </w:rPr>
        <w:t xml:space="preserve"> quarter of these dogs. The cause of Chiari-like malformation is not fully understood, but </w:t>
      </w:r>
      <w:ins w:id="60" w:author="Umbaugh, Scott" w:date="2018-04-08T15:28:00Z">
        <w:r w:rsidR="006C5DEC">
          <w:rPr>
            <w:color w:val="000000"/>
          </w:rPr>
          <w:t xml:space="preserve">it </w:t>
        </w:r>
      </w:ins>
      <w:r w:rsidRPr="000950C8">
        <w:rPr>
          <w:color w:val="000000"/>
        </w:rPr>
        <w:t xml:space="preserve">is thought to be hereditary in some breeds. A Chiari-like malformation (caudal occipital malformation syndrome) is a condition that retards the growth of the hollow places in dog’s skull, making the posterior fossa too small or deformed. This causes </w:t>
      </w:r>
      <w:ins w:id="61" w:author="Umbaugh, Scott" w:date="2018-04-08T15:29:00Z">
        <w:r w:rsidR="006C5DEC">
          <w:rPr>
            <w:color w:val="000000"/>
          </w:rPr>
          <w:t>s</w:t>
        </w:r>
      </w:ins>
      <w:del w:id="62" w:author="Umbaugh, Scott" w:date="2018-04-08T15:29:00Z">
        <w:r w:rsidRPr="001C763F" w:rsidDel="006C5DEC">
          <w:rPr>
            <w:color w:val="000000"/>
          </w:rPr>
          <w:delText>S</w:delText>
        </w:r>
      </w:del>
      <w:r w:rsidRPr="001C763F">
        <w:rPr>
          <w:color w:val="000000"/>
        </w:rPr>
        <w:t>yringomyelia</w:t>
      </w:r>
      <w:r w:rsidRPr="000950C8">
        <w:rPr>
          <w:color w:val="000000"/>
        </w:rPr>
        <w:t xml:space="preserve">, which </w:t>
      </w:r>
      <w:commentRangeStart w:id="63"/>
      <w:r w:rsidRPr="000950C8">
        <w:rPr>
          <w:color w:val="000000"/>
        </w:rPr>
        <w:t>is</w:t>
      </w:r>
      <w:commentRangeEnd w:id="63"/>
      <w:r w:rsidR="006C5DEC">
        <w:rPr>
          <w:rStyle w:val="CommentReference"/>
          <w:rFonts w:eastAsiaTheme="minorEastAsia" w:cstheme="minorBidi"/>
        </w:rPr>
        <w:commentReference w:id="63"/>
      </w:r>
      <w:r w:rsidRPr="000950C8">
        <w:rPr>
          <w:color w:val="000000"/>
        </w:rPr>
        <w:t xml:space="preserve"> the compression of the brain. Researchers estimate that more than 50% of cavaliers may have </w:t>
      </w:r>
      <w:ins w:id="64" w:author="Umbaugh, Scott" w:date="2018-04-08T15:29:00Z">
        <w:r w:rsidR="006C5DEC">
          <w:rPr>
            <w:color w:val="000000"/>
          </w:rPr>
          <w:t>s</w:t>
        </w:r>
      </w:ins>
      <w:del w:id="65" w:author="Umbaugh, Scott" w:date="2018-04-08T15:29:00Z">
        <w:r w:rsidRPr="000950C8" w:rsidDel="006C5DEC">
          <w:rPr>
            <w:color w:val="000000"/>
          </w:rPr>
          <w:delText>S</w:delText>
        </w:r>
      </w:del>
      <w:r w:rsidRPr="000950C8">
        <w:rPr>
          <w:color w:val="000000"/>
        </w:rPr>
        <w:t xml:space="preserve">yringomyelia. The severity and extent of </w:t>
      </w:r>
      <w:ins w:id="66" w:author="Umbaugh, Scott" w:date="2018-04-08T15:29:00Z">
        <w:r w:rsidR="006C5DEC">
          <w:rPr>
            <w:color w:val="000000"/>
          </w:rPr>
          <w:t>s</w:t>
        </w:r>
      </w:ins>
      <w:del w:id="67" w:author="Umbaugh, Scott" w:date="2018-04-08T15:29:00Z">
        <w:r w:rsidRPr="000950C8" w:rsidDel="006C5DEC">
          <w:rPr>
            <w:color w:val="000000"/>
          </w:rPr>
          <w:delText>S</w:delText>
        </w:r>
      </w:del>
      <w:r w:rsidRPr="000950C8">
        <w:rPr>
          <w:color w:val="000000"/>
        </w:rPr>
        <w:t>yringomyelia also appear</w:t>
      </w:r>
      <w:ins w:id="68" w:author="Umbaugh, Scott" w:date="2018-04-08T15:29:00Z">
        <w:r w:rsidR="006C5DEC">
          <w:rPr>
            <w:color w:val="000000"/>
          </w:rPr>
          <w:t>s</w:t>
        </w:r>
      </w:ins>
      <w:r w:rsidRPr="000950C8">
        <w:rPr>
          <w:color w:val="000000"/>
        </w:rPr>
        <w:t xml:space="preserve"> to get worse in each succeeding generation of cavaliers. It is worldwide in scope and not limited to any country, breeding line, or kennel, and experts report that it is believed to be inherited in th</w:t>
      </w:r>
      <w:ins w:id="69" w:author="Umbaugh, Scott" w:date="2018-04-08T15:29:00Z">
        <w:r w:rsidR="006C5DEC">
          <w:rPr>
            <w:color w:val="000000"/>
          </w:rPr>
          <w:t>is breed of dog</w:t>
        </w:r>
      </w:ins>
      <w:del w:id="70" w:author="Umbaugh, Scott" w:date="2018-04-08T15:29:00Z">
        <w:r w:rsidRPr="000950C8" w:rsidDel="006C5DEC">
          <w:rPr>
            <w:color w:val="000000"/>
          </w:rPr>
          <w:delText>e cavalier</w:delText>
        </w:r>
      </w:del>
      <w:r w:rsidRPr="000950C8">
        <w:rPr>
          <w:color w:val="000000"/>
        </w:rPr>
        <w:t xml:space="preserve">. This disease not only affects thousands of dogs, but over three hundred thousand children are affected yearly with </w:t>
      </w:r>
      <w:ins w:id="71" w:author="Umbaugh, Scott" w:date="2018-04-08T15:30:00Z">
        <w:r w:rsidR="006C5DEC">
          <w:rPr>
            <w:color w:val="000000"/>
          </w:rPr>
          <w:t xml:space="preserve">a </w:t>
        </w:r>
      </w:ins>
      <w:r w:rsidRPr="000950C8">
        <w:rPr>
          <w:color w:val="000000"/>
        </w:rPr>
        <w:t xml:space="preserve">similar condition. Therefore, canines are an appropriate model for the </w:t>
      </w:r>
      <w:commentRangeStart w:id="72"/>
      <w:r w:rsidRPr="000950C8">
        <w:rPr>
          <w:color w:val="000000"/>
        </w:rPr>
        <w:t>treatment</w:t>
      </w:r>
      <w:commentRangeEnd w:id="72"/>
      <w:r w:rsidR="006C5DEC">
        <w:rPr>
          <w:rStyle w:val="CommentReference"/>
          <w:rFonts w:eastAsiaTheme="minorEastAsia" w:cstheme="minorBidi"/>
        </w:rPr>
        <w:commentReference w:id="72"/>
      </w:r>
      <w:r w:rsidRPr="000950C8">
        <w:rPr>
          <w:color w:val="000000"/>
        </w:rPr>
        <w:t xml:space="preserve"> of the human condition.</w:t>
      </w:r>
      <w:r w:rsidR="00CE738C" w:rsidRPr="000950C8">
        <w:rPr>
          <w:color w:val="000000"/>
        </w:rPr>
        <w:t xml:space="preserve"> </w:t>
      </w:r>
      <w:r w:rsidRPr="000950C8">
        <w:rPr>
          <w:color w:val="000000"/>
        </w:rPr>
        <w:t xml:space="preserve">In the veterinary field, the thermographic images of canines of </w:t>
      </w:r>
      <w:ins w:id="73" w:author="Umbaugh, Scott" w:date="2018-04-08T15:30:00Z">
        <w:r w:rsidR="006C5DEC">
          <w:rPr>
            <w:color w:val="000000"/>
          </w:rPr>
          <w:t xml:space="preserve">the </w:t>
        </w:r>
      </w:ins>
      <w:r w:rsidRPr="000950C8">
        <w:rPr>
          <w:color w:val="000000"/>
        </w:rPr>
        <w:t>breed Cavalier King Charles Spaniel are taken into consideration to investigate the extent of Chiari malformation or COMS pathology. Several patterns of the images are used to develop pattern classification algorithm to classify absent, mild, moderate and severe cl</w:t>
      </w:r>
      <w:r w:rsidR="0075618D">
        <w:rPr>
          <w:color w:val="000000"/>
        </w:rPr>
        <w:t xml:space="preserve">asses of the </w:t>
      </w:r>
      <w:commentRangeStart w:id="74"/>
      <w:r w:rsidR="0075618D">
        <w:rPr>
          <w:color w:val="000000"/>
        </w:rPr>
        <w:t>pathology</w:t>
      </w:r>
      <w:commentRangeEnd w:id="74"/>
      <w:r w:rsidR="006C5DEC">
        <w:rPr>
          <w:rStyle w:val="CommentReference"/>
          <w:rFonts w:eastAsiaTheme="minorEastAsia" w:cstheme="minorBidi"/>
        </w:rPr>
        <w:commentReference w:id="74"/>
      </w:r>
      <w:r w:rsidR="0075618D">
        <w:rPr>
          <w:color w:val="000000"/>
        </w:rPr>
        <w:t xml:space="preserve"> which</w:t>
      </w:r>
      <w:r w:rsidRPr="000950C8">
        <w:rPr>
          <w:color w:val="000000"/>
        </w:rPr>
        <w:t xml:space="preserve"> makes </w:t>
      </w:r>
      <w:ins w:id="75" w:author="Umbaugh, Scott" w:date="2018-04-08T15:30:00Z">
        <w:r w:rsidR="006C5DEC">
          <w:rPr>
            <w:color w:val="000000"/>
          </w:rPr>
          <w:t xml:space="preserve">it </w:t>
        </w:r>
      </w:ins>
      <w:r w:rsidRPr="000950C8">
        <w:rPr>
          <w:color w:val="000000"/>
        </w:rPr>
        <w:t>easier to identify the normal and abnormal dogs.</w:t>
      </w:r>
      <w:r>
        <w:rPr>
          <w:color w:val="000000"/>
        </w:rPr>
        <w:t xml:space="preserve"> In this study, the thermographic images of canines of the breed Cavalier King Charles Spaniel are used to investigate </w:t>
      </w:r>
      <w:ins w:id="76" w:author="Umbaugh, Scott" w:date="2018-04-08T15:31:00Z">
        <w:r w:rsidR="006C5DEC">
          <w:rPr>
            <w:color w:val="000000"/>
          </w:rPr>
          <w:t>s</w:t>
        </w:r>
      </w:ins>
      <w:del w:id="77" w:author="Umbaugh, Scott" w:date="2018-04-08T15:31:00Z">
        <w:r w:rsidDel="006C5DEC">
          <w:rPr>
            <w:color w:val="000000"/>
          </w:rPr>
          <w:delText>S</w:delText>
        </w:r>
      </w:del>
      <w:r>
        <w:rPr>
          <w:color w:val="000000"/>
        </w:rPr>
        <w:t>yringomyelia pathology.</w:t>
      </w:r>
    </w:p>
    <w:p w14:paraId="29CC082D" w14:textId="77777777" w:rsidR="00E047A3" w:rsidRPr="00CE738C" w:rsidRDefault="00E047A3" w:rsidP="00E047A3">
      <w:pPr>
        <w:pStyle w:val="Heading1"/>
        <w:spacing w:line="480" w:lineRule="auto"/>
        <w:ind w:left="360"/>
        <w:rPr>
          <w:u w:val="single"/>
        </w:rPr>
      </w:pPr>
      <w:bookmarkStart w:id="78" w:name="_Toc465854088"/>
      <w:bookmarkStart w:id="79" w:name="_Toc510448376"/>
      <w:bookmarkStart w:id="80" w:name="_Toc358192172"/>
      <w:bookmarkStart w:id="81" w:name="_Toc421616885"/>
      <w:bookmarkStart w:id="82" w:name="_Toc421696641"/>
      <w:r w:rsidRPr="00C41B23">
        <w:lastRenderedPageBreak/>
        <w:t>LITERATURE REVIEW</w:t>
      </w:r>
      <w:bookmarkEnd w:id="78"/>
      <w:bookmarkEnd w:id="79"/>
    </w:p>
    <w:p w14:paraId="136278D9" w14:textId="77777777" w:rsidR="00E047A3" w:rsidRPr="00CE738C" w:rsidRDefault="00E047A3" w:rsidP="00E047A3">
      <w:pPr>
        <w:pStyle w:val="Heading2"/>
        <w:numPr>
          <w:ilvl w:val="1"/>
          <w:numId w:val="1"/>
        </w:numPr>
        <w:spacing w:line="480" w:lineRule="auto"/>
        <w:ind w:left="390"/>
        <w:jc w:val="both"/>
        <w:rPr>
          <w:rFonts w:ascii="Times New Roman" w:hAnsi="Times New Roman" w:cs="Times New Roman"/>
          <w:color w:val="auto"/>
          <w:u w:val="single"/>
        </w:rPr>
      </w:pPr>
      <w:bookmarkStart w:id="83" w:name="_Toc465854089"/>
      <w:bookmarkStart w:id="84" w:name="_Toc510448377"/>
      <w:r w:rsidRPr="00CE738C">
        <w:rPr>
          <w:rFonts w:ascii="Times New Roman" w:hAnsi="Times New Roman" w:cs="Times New Roman"/>
          <w:color w:val="auto"/>
          <w:u w:val="single"/>
        </w:rPr>
        <w:t>Motivation and Background</w:t>
      </w:r>
      <w:bookmarkEnd w:id="83"/>
      <w:bookmarkEnd w:id="84"/>
    </w:p>
    <w:bookmarkEnd w:id="80"/>
    <w:bookmarkEnd w:id="81"/>
    <w:bookmarkEnd w:id="82"/>
    <w:p w14:paraId="43C2CFC9" w14:textId="77777777" w:rsidR="00640371" w:rsidRPr="000950C8" w:rsidRDefault="00640371" w:rsidP="00640371">
      <w:pPr>
        <w:pStyle w:val="NormalWeb"/>
        <w:spacing w:line="480" w:lineRule="auto"/>
        <w:jc w:val="both"/>
        <w:rPr>
          <w:color w:val="000000"/>
        </w:rPr>
      </w:pPr>
      <w:r w:rsidRPr="000950C8">
        <w:rPr>
          <w:color w:val="000000"/>
        </w:rPr>
        <w:t xml:space="preserve">Veterinary medical practice uses several imaging techniques such as radiology, computed tomography (CT), and magnetic resonance imaging (MRI) for diagnosis. But, harmful radiation involved during imaging, expensive equipment setup and excessive time consumption are major drawbacks of these techniques </w:t>
      </w:r>
      <w:sdt>
        <w:sdtPr>
          <w:rPr>
            <w:color w:val="000000"/>
          </w:rPr>
          <w:id w:val="893397159"/>
          <w:citation/>
        </w:sdtPr>
        <w:sdtContent>
          <w:r w:rsidRPr="000950C8">
            <w:rPr>
              <w:color w:val="000000"/>
            </w:rPr>
            <w:fldChar w:fldCharType="begin"/>
          </w:r>
          <w:r w:rsidRPr="000950C8">
            <w:rPr>
              <w:color w:val="000000"/>
            </w:rPr>
            <w:instrText xml:space="preserve"> CITATION EYK08 \l 1033 </w:instrText>
          </w:r>
          <w:r w:rsidRPr="000950C8">
            <w:rPr>
              <w:color w:val="000000"/>
            </w:rPr>
            <w:fldChar w:fldCharType="separate"/>
          </w:r>
          <w:r w:rsidR="00E55664" w:rsidRPr="00E55664">
            <w:rPr>
              <w:noProof/>
              <w:color w:val="000000"/>
            </w:rPr>
            <w:t>[1]</w:t>
          </w:r>
          <w:r w:rsidRPr="000950C8">
            <w:rPr>
              <w:color w:val="000000"/>
            </w:rPr>
            <w:fldChar w:fldCharType="end"/>
          </w:r>
        </w:sdtContent>
      </w:sdt>
      <w:r w:rsidRPr="000950C8">
        <w:rPr>
          <w:color w:val="000000"/>
        </w:rPr>
        <w:t xml:space="preserve">. Medical science considers temperature as one of the major health indicators. As per medical thermography, the presence of disease may alter the thermal patterns of the skin surface </w:t>
      </w:r>
      <w:sdt>
        <w:sdtPr>
          <w:rPr>
            <w:color w:val="000000"/>
          </w:rPr>
          <w:id w:val="230050915"/>
          <w:citation/>
        </w:sdtPr>
        <w:sdtContent>
          <w:r w:rsidRPr="000950C8">
            <w:rPr>
              <w:color w:val="000000"/>
            </w:rPr>
            <w:fldChar w:fldCharType="begin"/>
          </w:r>
          <w:r w:rsidRPr="000950C8">
            <w:rPr>
              <w:color w:val="000000"/>
            </w:rPr>
            <w:instrText xml:space="preserve"> CITATION DJM10 \l 1033 </w:instrText>
          </w:r>
          <w:r w:rsidRPr="000950C8">
            <w:rPr>
              <w:color w:val="000000"/>
            </w:rPr>
            <w:fldChar w:fldCharType="separate"/>
          </w:r>
          <w:r w:rsidR="00E55664" w:rsidRPr="00E55664">
            <w:rPr>
              <w:noProof/>
              <w:color w:val="000000"/>
            </w:rPr>
            <w:t>[2]</w:t>
          </w:r>
          <w:r w:rsidRPr="000950C8">
            <w:rPr>
              <w:color w:val="000000"/>
            </w:rPr>
            <w:fldChar w:fldCharType="end"/>
          </w:r>
        </w:sdtContent>
      </w:sdt>
      <w:r w:rsidRPr="000950C8">
        <w:rPr>
          <w:color w:val="000000"/>
        </w:rPr>
        <w:t xml:space="preserve"> and here we investigate the potential correlation between skin temperature patterns and certain pathological conditions. Thermographic imaging captures infrared radiation to produce images whose pixel values are mapped into appropriate colors that represent the temperature distribution. It will capture the thermal patterns on the body surface which can indicate various underlying pathologies. With thermography, the imaging process is similar to taking a photograph with a standard camera, which alleviates the time and sedation issue. Also, it addresses the shortcomings of the existing imaging systems as it is a noninvasive technique that avoids harmful radiation and is less expensive in terms of cost and time </w:t>
      </w:r>
      <w:sdt>
        <w:sdtPr>
          <w:rPr>
            <w:color w:val="000000"/>
          </w:rPr>
          <w:id w:val="-1803768615"/>
          <w:citation/>
        </w:sdtPr>
        <w:sdtContent>
          <w:r w:rsidRPr="000950C8">
            <w:rPr>
              <w:color w:val="000000"/>
            </w:rPr>
            <w:fldChar w:fldCharType="begin"/>
          </w:r>
          <w:r w:rsidRPr="000950C8">
            <w:rPr>
              <w:color w:val="000000"/>
            </w:rPr>
            <w:instrText xml:space="preserve"> CITATION VRe14 \l 1033 </w:instrText>
          </w:r>
          <w:r w:rsidRPr="000950C8">
            <w:rPr>
              <w:color w:val="000000"/>
            </w:rPr>
            <w:fldChar w:fldCharType="separate"/>
          </w:r>
          <w:r w:rsidR="00E55664" w:rsidRPr="00E55664">
            <w:rPr>
              <w:noProof/>
              <w:color w:val="000000"/>
            </w:rPr>
            <w:t>[3]</w:t>
          </w:r>
          <w:r w:rsidRPr="000950C8">
            <w:rPr>
              <w:color w:val="000000"/>
            </w:rPr>
            <w:fldChar w:fldCharType="end"/>
          </w:r>
        </w:sdtContent>
      </w:sdt>
      <w:r w:rsidRPr="000950C8">
        <w:rPr>
          <w:color w:val="000000"/>
        </w:rPr>
        <w:t>.</w:t>
      </w:r>
    </w:p>
    <w:p w14:paraId="23AA1947" w14:textId="6E5F0B99" w:rsidR="00640371" w:rsidRPr="000950C8" w:rsidRDefault="00640371" w:rsidP="00640371">
      <w:pPr>
        <w:spacing w:line="480" w:lineRule="auto"/>
        <w:rPr>
          <w:rFonts w:eastAsia="Times New Roman" w:cs="Times New Roman"/>
          <w:color w:val="000000"/>
          <w:szCs w:val="24"/>
        </w:rPr>
      </w:pPr>
      <w:r w:rsidRPr="000950C8">
        <w:rPr>
          <w:rFonts w:eastAsia="Times New Roman" w:cs="Times New Roman"/>
          <w:color w:val="000000"/>
          <w:szCs w:val="24"/>
        </w:rPr>
        <w:t xml:space="preserve">Because of its noninvasive and inexpensive nature, the use of thermographic imaging, or infrared imaging, has been increasing as a clinical diagnostic tool in both veterinary and human medicine in recent </w:t>
      </w:r>
      <w:commentRangeStart w:id="85"/>
      <w:r w:rsidRPr="000950C8">
        <w:rPr>
          <w:rFonts w:eastAsia="Times New Roman" w:cs="Times New Roman"/>
          <w:color w:val="000000"/>
          <w:szCs w:val="24"/>
        </w:rPr>
        <w:t>years</w:t>
      </w:r>
      <w:commentRangeEnd w:id="85"/>
      <w:r w:rsidR="006C5DEC">
        <w:rPr>
          <w:rStyle w:val="CommentReference"/>
        </w:rPr>
        <w:commentReference w:id="85"/>
      </w:r>
      <w:r w:rsidRPr="000950C8">
        <w:rPr>
          <w:rFonts w:eastAsia="Times New Roman" w:cs="Times New Roman"/>
          <w:color w:val="000000"/>
          <w:szCs w:val="24"/>
        </w:rPr>
        <w:t>. Several research and development was continuously done in thermographic images of canines to investigate Chiari malformation, or COMS pathology. In the past, pattern classification algorithm was developed for</w:t>
      </w:r>
      <w:del w:id="86" w:author="Umbaugh, Scott" w:date="2018-04-08T15:33:00Z">
        <w:r w:rsidRPr="000950C8" w:rsidDel="006C5DEC">
          <w:rPr>
            <w:rFonts w:eastAsia="Times New Roman" w:cs="Times New Roman"/>
            <w:color w:val="000000"/>
            <w:szCs w:val="24"/>
          </w:rPr>
          <w:delText>;</w:delText>
        </w:r>
      </w:del>
      <w:r w:rsidRPr="000950C8">
        <w:rPr>
          <w:rFonts w:eastAsia="Times New Roman" w:cs="Times New Roman"/>
          <w:color w:val="000000"/>
          <w:szCs w:val="24"/>
        </w:rPr>
        <w:t xml:space="preserve"> severe, moderate and mild classes of the pathology for cerebellar herniation and kinking of </w:t>
      </w:r>
      <w:commentRangeStart w:id="87"/>
      <w:r w:rsidRPr="000950C8">
        <w:rPr>
          <w:rFonts w:eastAsia="Times New Roman" w:cs="Times New Roman"/>
          <w:color w:val="000000"/>
          <w:szCs w:val="24"/>
        </w:rPr>
        <w:t>medulla</w:t>
      </w:r>
      <w:commentRangeEnd w:id="87"/>
      <w:r w:rsidR="006C5DEC">
        <w:rPr>
          <w:rStyle w:val="CommentReference"/>
        </w:rPr>
        <w:commentReference w:id="87"/>
      </w:r>
      <w:r w:rsidRPr="000950C8">
        <w:rPr>
          <w:rFonts w:eastAsia="Times New Roman" w:cs="Times New Roman"/>
          <w:color w:val="000000"/>
          <w:szCs w:val="24"/>
        </w:rPr>
        <w:t xml:space="preserve">. The front of head (A1), and top of head (A1D) images were used. After an initial set of experiments, K-nearest </w:t>
      </w:r>
      <w:ins w:id="88" w:author="Umbaugh, Scott" w:date="2018-04-08T15:35:00Z">
        <w:r w:rsidR="006C5DEC">
          <w:rPr>
            <w:rFonts w:eastAsia="Times New Roman" w:cs="Times New Roman"/>
            <w:color w:val="000000"/>
            <w:szCs w:val="24"/>
          </w:rPr>
          <w:t>n</w:t>
        </w:r>
      </w:ins>
      <w:del w:id="89" w:author="Umbaugh, Scott" w:date="2018-04-08T15:35:00Z">
        <w:r w:rsidRPr="000950C8" w:rsidDel="006C5DEC">
          <w:rPr>
            <w:rFonts w:eastAsia="Times New Roman" w:cs="Times New Roman"/>
            <w:color w:val="000000"/>
            <w:szCs w:val="24"/>
          </w:rPr>
          <w:delText>N</w:delText>
        </w:r>
      </w:del>
      <w:r w:rsidRPr="000950C8">
        <w:rPr>
          <w:rFonts w:eastAsia="Times New Roman" w:cs="Times New Roman"/>
          <w:color w:val="000000"/>
          <w:szCs w:val="24"/>
        </w:rPr>
        <w:t xml:space="preserve">eighbor with K=3, distance </w:t>
      </w:r>
      <w:r w:rsidRPr="000950C8">
        <w:rPr>
          <w:rFonts w:eastAsia="Times New Roman" w:cs="Times New Roman"/>
          <w:color w:val="000000"/>
          <w:szCs w:val="24"/>
        </w:rPr>
        <w:lastRenderedPageBreak/>
        <w:t xml:space="preserve">metric: Euclidean for classification method and distance metric, </w:t>
      </w:r>
      <w:ins w:id="90" w:author="Umbaugh, Scott" w:date="2018-04-08T15:35:00Z">
        <w:r w:rsidR="006C5DEC">
          <w:rPr>
            <w:rFonts w:eastAsia="Times New Roman" w:cs="Times New Roman"/>
            <w:color w:val="000000"/>
            <w:szCs w:val="24"/>
          </w:rPr>
          <w:t>h</w:t>
        </w:r>
      </w:ins>
      <w:del w:id="91" w:author="Umbaugh, Scott" w:date="2018-04-08T15:35:00Z">
        <w:r w:rsidRPr="000950C8" w:rsidDel="006C5DEC">
          <w:rPr>
            <w:rFonts w:eastAsia="Times New Roman" w:cs="Times New Roman"/>
            <w:color w:val="000000"/>
            <w:szCs w:val="24"/>
          </w:rPr>
          <w:delText>H</w:delText>
        </w:r>
      </w:del>
      <w:r w:rsidRPr="000950C8">
        <w:rPr>
          <w:rFonts w:eastAsia="Times New Roman" w:cs="Times New Roman"/>
          <w:color w:val="000000"/>
          <w:szCs w:val="24"/>
        </w:rPr>
        <w:t xml:space="preserve">istogram and </w:t>
      </w:r>
      <w:ins w:id="92" w:author="Umbaugh, Scott" w:date="2018-04-08T15:35:00Z">
        <w:r w:rsidR="006C5DEC">
          <w:rPr>
            <w:rFonts w:eastAsia="Times New Roman" w:cs="Times New Roman"/>
            <w:color w:val="000000"/>
            <w:szCs w:val="24"/>
          </w:rPr>
          <w:t>t</w:t>
        </w:r>
      </w:ins>
      <w:del w:id="93" w:author="Umbaugh, Scott" w:date="2018-04-08T15:35:00Z">
        <w:r w:rsidRPr="000950C8" w:rsidDel="006C5DEC">
          <w:rPr>
            <w:rFonts w:eastAsia="Times New Roman" w:cs="Times New Roman"/>
            <w:color w:val="000000"/>
            <w:szCs w:val="24"/>
          </w:rPr>
          <w:delText>T</w:delText>
        </w:r>
      </w:del>
      <w:r w:rsidRPr="000950C8">
        <w:rPr>
          <w:rFonts w:eastAsia="Times New Roman" w:cs="Times New Roman"/>
          <w:color w:val="000000"/>
          <w:szCs w:val="24"/>
        </w:rPr>
        <w:t xml:space="preserve">exture features and </w:t>
      </w:r>
      <w:ins w:id="94" w:author="Umbaugh, Scott" w:date="2018-04-08T15:35:00Z">
        <w:r w:rsidR="006C5DEC">
          <w:rPr>
            <w:rFonts w:eastAsia="Times New Roman" w:cs="Times New Roman"/>
            <w:color w:val="000000"/>
            <w:szCs w:val="24"/>
          </w:rPr>
          <w:t>s</w:t>
        </w:r>
      </w:ins>
      <w:del w:id="95" w:author="Umbaugh, Scott" w:date="2018-04-08T15:35:00Z">
        <w:r w:rsidRPr="000950C8" w:rsidDel="006C5DEC">
          <w:rPr>
            <w:rFonts w:eastAsia="Times New Roman" w:cs="Times New Roman"/>
            <w:color w:val="000000"/>
            <w:szCs w:val="24"/>
          </w:rPr>
          <w:delText>S</w:delText>
        </w:r>
      </w:del>
      <w:r w:rsidRPr="000950C8">
        <w:rPr>
          <w:rFonts w:eastAsia="Times New Roman" w:cs="Times New Roman"/>
          <w:color w:val="000000"/>
          <w:szCs w:val="24"/>
        </w:rPr>
        <w:t xml:space="preserve">oft-max with r=1 for data normalization method was determined to be </w:t>
      </w:r>
      <w:ins w:id="96" w:author="Umbaugh, Scott" w:date="2018-04-08T15:35:00Z">
        <w:r w:rsidR="006C5DEC">
          <w:rPr>
            <w:rFonts w:eastAsia="Times New Roman" w:cs="Times New Roman"/>
            <w:color w:val="000000"/>
            <w:szCs w:val="24"/>
          </w:rPr>
          <w:t xml:space="preserve">the most </w:t>
        </w:r>
      </w:ins>
      <w:r w:rsidRPr="000950C8">
        <w:rPr>
          <w:rFonts w:eastAsia="Times New Roman" w:cs="Times New Roman"/>
          <w:color w:val="000000"/>
          <w:szCs w:val="24"/>
        </w:rPr>
        <w:t>useful for the final experiments. With th</w:t>
      </w:r>
      <w:ins w:id="97" w:author="Umbaugh, Scott" w:date="2018-04-08T15:36:00Z">
        <w:r w:rsidR="006C5DEC">
          <w:rPr>
            <w:rFonts w:eastAsia="Times New Roman" w:cs="Times New Roman"/>
            <w:color w:val="000000"/>
            <w:szCs w:val="24"/>
          </w:rPr>
          <w:t>is</w:t>
        </w:r>
      </w:ins>
      <w:del w:id="98" w:author="Umbaugh, Scott" w:date="2018-04-08T15:36:00Z">
        <w:r w:rsidRPr="000950C8" w:rsidDel="006C5DEC">
          <w:rPr>
            <w:rFonts w:eastAsia="Times New Roman" w:cs="Times New Roman"/>
            <w:color w:val="000000"/>
            <w:szCs w:val="24"/>
          </w:rPr>
          <w:delText>ese</w:delText>
        </w:r>
      </w:del>
      <w:r w:rsidRPr="000950C8">
        <w:rPr>
          <w:rFonts w:eastAsia="Times New Roman" w:cs="Times New Roman"/>
          <w:color w:val="000000"/>
          <w:szCs w:val="24"/>
        </w:rPr>
        <w:t xml:space="preserve"> set of parameters, it was </w:t>
      </w:r>
      <w:ins w:id="99" w:author="Umbaugh, Scott" w:date="2018-04-08T15:36:00Z">
        <w:r w:rsidR="006C5DEC">
          <w:rPr>
            <w:rFonts w:eastAsia="Times New Roman" w:cs="Times New Roman"/>
            <w:color w:val="000000"/>
            <w:szCs w:val="24"/>
          </w:rPr>
          <w:t>determined</w:t>
        </w:r>
      </w:ins>
      <w:del w:id="100" w:author="Umbaugh, Scott" w:date="2018-04-08T15:36:00Z">
        <w:r w:rsidRPr="000950C8" w:rsidDel="006C5DEC">
          <w:rPr>
            <w:rFonts w:eastAsia="Times New Roman" w:cs="Times New Roman"/>
            <w:color w:val="000000"/>
            <w:szCs w:val="24"/>
          </w:rPr>
          <w:delText>believed</w:delText>
        </w:r>
      </w:del>
      <w:r w:rsidRPr="000950C8">
        <w:rPr>
          <w:rFonts w:eastAsia="Times New Roman" w:cs="Times New Roman"/>
          <w:color w:val="000000"/>
          <w:szCs w:val="24"/>
        </w:rPr>
        <w:t xml:space="preserve"> that the 89% and 97% classification success indicates that the top and front of head are the most useful for differentiation of the two classes</w:t>
      </w:r>
      <w:ins w:id="101" w:author="Umbaugh, Scott" w:date="2018-04-08T15:36:00Z">
        <w:r w:rsidR="006C5DEC">
          <w:rPr>
            <w:rFonts w:eastAsia="Times New Roman" w:cs="Times New Roman"/>
            <w:color w:val="000000"/>
            <w:szCs w:val="24"/>
          </w:rPr>
          <w:t>,</w:t>
        </w:r>
      </w:ins>
      <w:r w:rsidRPr="000950C8">
        <w:rPr>
          <w:rFonts w:eastAsia="Times New Roman" w:cs="Times New Roman"/>
          <w:color w:val="000000"/>
          <w:szCs w:val="24"/>
        </w:rPr>
        <w:t xml:space="preserve"> and similarly the texture correlation and histogram energy features appear the most predictive</w:t>
      </w:r>
      <w:r>
        <w:rPr>
          <w:rFonts w:eastAsia="Times New Roman" w:cs="Times New Roman"/>
          <w:color w:val="000000"/>
          <w:szCs w:val="24"/>
        </w:rPr>
        <w:t xml:space="preserve"> </w:t>
      </w:r>
      <w:sdt>
        <w:sdtPr>
          <w:rPr>
            <w:rFonts w:eastAsia="Times New Roman" w:cs="Times New Roman"/>
            <w:color w:val="000000"/>
            <w:szCs w:val="24"/>
          </w:rPr>
          <w:id w:val="519128544"/>
          <w:citation/>
        </w:sdtPr>
        <w:sdtContent>
          <w:r>
            <w:rPr>
              <w:rFonts w:eastAsia="Times New Roman" w:cs="Times New Roman"/>
              <w:color w:val="000000"/>
              <w:szCs w:val="24"/>
            </w:rPr>
            <w:fldChar w:fldCharType="begin"/>
          </w:r>
          <w:r>
            <w:rPr>
              <w:rFonts w:eastAsia="Times New Roman" w:cs="Times New Roman"/>
              <w:color w:val="000000"/>
              <w:szCs w:val="24"/>
            </w:rPr>
            <w:instrText xml:space="preserve"> CITATION Sco10 \l 1033 </w:instrText>
          </w:r>
          <w:r>
            <w:rPr>
              <w:rFonts w:eastAsia="Times New Roman" w:cs="Times New Roman"/>
              <w:color w:val="000000"/>
              <w:szCs w:val="24"/>
            </w:rPr>
            <w:fldChar w:fldCharType="separate"/>
          </w:r>
          <w:r w:rsidR="00E55664" w:rsidRPr="00E55664">
            <w:rPr>
              <w:rFonts w:eastAsia="Times New Roman" w:cs="Times New Roman"/>
              <w:noProof/>
              <w:color w:val="000000"/>
              <w:szCs w:val="24"/>
            </w:rPr>
            <w:t>[4]</w:t>
          </w:r>
          <w:r>
            <w:rPr>
              <w:rFonts w:eastAsia="Times New Roman" w:cs="Times New Roman"/>
              <w:color w:val="000000"/>
              <w:szCs w:val="24"/>
            </w:rPr>
            <w:fldChar w:fldCharType="end"/>
          </w:r>
        </w:sdtContent>
      </w:sdt>
      <w:r w:rsidRPr="000950C8">
        <w:rPr>
          <w:rFonts w:eastAsia="Times New Roman" w:cs="Times New Roman"/>
          <w:color w:val="000000"/>
          <w:szCs w:val="24"/>
        </w:rPr>
        <w:t>.</w:t>
      </w:r>
    </w:p>
    <w:p w14:paraId="4F9888AA" w14:textId="3A775A9A" w:rsidR="00FD5D36" w:rsidRDefault="00640371" w:rsidP="00640371">
      <w:pPr>
        <w:spacing w:line="480" w:lineRule="auto"/>
        <w:rPr>
          <w:rFonts w:eastAsia="Times New Roman" w:cs="Times New Roman"/>
          <w:szCs w:val="24"/>
        </w:rPr>
      </w:pPr>
      <w:r w:rsidRPr="000950C8">
        <w:rPr>
          <w:rFonts w:eastAsia="Times New Roman" w:cs="Times New Roman"/>
          <w:color w:val="000000"/>
          <w:szCs w:val="24"/>
        </w:rPr>
        <w:t xml:space="preserve"> For this particular research, </w:t>
      </w:r>
      <w:ins w:id="102" w:author="Umbaugh, Scott" w:date="2018-04-08T15:39:00Z">
        <w:r w:rsidR="00C64726">
          <w:rPr>
            <w:rFonts w:eastAsia="Times New Roman" w:cs="Times New Roman"/>
            <w:color w:val="000000"/>
            <w:szCs w:val="24"/>
          </w:rPr>
          <w:t>unlike</w:t>
        </w:r>
      </w:ins>
      <w:del w:id="103" w:author="Umbaugh, Scott" w:date="2018-04-08T15:39:00Z">
        <w:r w:rsidRPr="000950C8" w:rsidDel="00C64726">
          <w:rPr>
            <w:rFonts w:eastAsia="Times New Roman" w:cs="Times New Roman"/>
            <w:color w:val="000000"/>
            <w:szCs w:val="24"/>
          </w:rPr>
          <w:delText>irrespective of</w:delText>
        </w:r>
      </w:del>
      <w:r w:rsidRPr="000950C8">
        <w:rPr>
          <w:rFonts w:eastAsia="Times New Roman" w:cs="Times New Roman"/>
          <w:color w:val="000000"/>
          <w:szCs w:val="24"/>
        </w:rPr>
        <w:t xml:space="preserve"> the number </w:t>
      </w:r>
      <w:ins w:id="104" w:author="Umbaugh, Scott" w:date="2018-04-08T15:39:00Z">
        <w:r w:rsidR="00C64726">
          <w:rPr>
            <w:rFonts w:eastAsia="Times New Roman" w:cs="Times New Roman"/>
            <w:color w:val="000000"/>
            <w:szCs w:val="24"/>
          </w:rPr>
          <w:t xml:space="preserve">and type </w:t>
        </w:r>
      </w:ins>
      <w:r w:rsidRPr="000950C8">
        <w:rPr>
          <w:rFonts w:eastAsia="Times New Roman" w:cs="Times New Roman"/>
          <w:color w:val="000000"/>
          <w:szCs w:val="24"/>
        </w:rPr>
        <w:t>of classes used in previous research</w:t>
      </w:r>
      <w:ins w:id="105" w:author="Umbaugh, Scott" w:date="2018-04-08T15:39:00Z">
        <w:r w:rsidR="00C64726">
          <w:rPr>
            <w:rFonts w:eastAsia="Times New Roman" w:cs="Times New Roman"/>
            <w:color w:val="000000"/>
            <w:szCs w:val="24"/>
          </w:rPr>
          <w:t xml:space="preserve"> studies</w:t>
        </w:r>
      </w:ins>
      <w:del w:id="106" w:author="Umbaugh, Scott" w:date="2018-04-08T15:39:00Z">
        <w:r w:rsidRPr="000950C8" w:rsidDel="00C64726">
          <w:rPr>
            <w:rFonts w:eastAsia="Times New Roman" w:cs="Times New Roman"/>
            <w:color w:val="000000"/>
            <w:szCs w:val="24"/>
          </w:rPr>
          <w:delText>es</w:delText>
        </w:r>
      </w:del>
      <w:r w:rsidRPr="000950C8">
        <w:rPr>
          <w:rFonts w:eastAsia="Times New Roman" w:cs="Times New Roman"/>
          <w:color w:val="000000"/>
          <w:szCs w:val="24"/>
        </w:rPr>
        <w:t xml:space="preserve">, the image set is classified into </w:t>
      </w:r>
      <w:r w:rsidRPr="00C64726">
        <w:rPr>
          <w:rFonts w:eastAsia="Times New Roman" w:cs="Times New Roman"/>
          <w:i/>
          <w:color w:val="000000"/>
          <w:szCs w:val="24"/>
          <w:rPrChange w:id="107" w:author="Umbaugh, Scott" w:date="2018-04-08T15:38:00Z">
            <w:rPr>
              <w:rFonts w:eastAsia="Times New Roman" w:cs="Times New Roman"/>
              <w:color w:val="000000"/>
              <w:szCs w:val="24"/>
            </w:rPr>
          </w:rPrChange>
        </w:rPr>
        <w:t>syrinx</w:t>
      </w:r>
      <w:r w:rsidRPr="000950C8">
        <w:rPr>
          <w:rFonts w:eastAsia="Times New Roman" w:cs="Times New Roman"/>
          <w:color w:val="000000"/>
          <w:szCs w:val="24"/>
        </w:rPr>
        <w:t xml:space="preserve"> and </w:t>
      </w:r>
      <w:r w:rsidRPr="00C64726">
        <w:rPr>
          <w:rFonts w:eastAsia="Times New Roman" w:cs="Times New Roman"/>
          <w:i/>
          <w:color w:val="000000"/>
          <w:szCs w:val="24"/>
          <w:rPrChange w:id="108" w:author="Umbaugh, Scott" w:date="2018-04-08T15:38:00Z">
            <w:rPr>
              <w:rFonts w:eastAsia="Times New Roman" w:cs="Times New Roman"/>
              <w:color w:val="000000"/>
              <w:szCs w:val="24"/>
            </w:rPr>
          </w:rPrChange>
        </w:rPr>
        <w:t>no syrinx</w:t>
      </w:r>
      <w:r w:rsidRPr="000950C8">
        <w:rPr>
          <w:rFonts w:eastAsia="Times New Roman" w:cs="Times New Roman"/>
          <w:color w:val="000000"/>
          <w:szCs w:val="24"/>
        </w:rPr>
        <w:t xml:space="preserve"> class</w:t>
      </w:r>
      <w:ins w:id="109" w:author="Umbaugh, Scott" w:date="2018-04-08T15:38:00Z">
        <w:r w:rsidR="00C64726">
          <w:rPr>
            <w:rFonts w:eastAsia="Times New Roman" w:cs="Times New Roman"/>
            <w:color w:val="000000"/>
            <w:szCs w:val="24"/>
          </w:rPr>
          <w:t>es</w:t>
        </w:r>
      </w:ins>
      <w:r w:rsidRPr="000950C8">
        <w:rPr>
          <w:rFonts w:eastAsia="Times New Roman" w:cs="Times New Roman"/>
          <w:color w:val="000000"/>
          <w:szCs w:val="24"/>
        </w:rPr>
        <w:t xml:space="preserve"> to investigate the extent of </w:t>
      </w:r>
      <w:ins w:id="110" w:author="Umbaugh, Scott" w:date="2018-04-08T15:36:00Z">
        <w:r w:rsidR="006C5DEC">
          <w:rPr>
            <w:rFonts w:eastAsia="Times New Roman" w:cs="Times New Roman"/>
            <w:color w:val="000000"/>
            <w:szCs w:val="24"/>
          </w:rPr>
          <w:t>s</w:t>
        </w:r>
      </w:ins>
      <w:del w:id="111" w:author="Umbaugh, Scott" w:date="2018-04-08T15:36:00Z">
        <w:r w:rsidRPr="000950C8" w:rsidDel="006C5DEC">
          <w:rPr>
            <w:rFonts w:eastAsia="Times New Roman" w:cs="Times New Roman"/>
            <w:color w:val="000000"/>
            <w:szCs w:val="24"/>
          </w:rPr>
          <w:delText>S</w:delText>
        </w:r>
      </w:del>
      <w:r w:rsidRPr="000950C8">
        <w:rPr>
          <w:rFonts w:eastAsia="Times New Roman" w:cs="Times New Roman"/>
          <w:color w:val="000000"/>
          <w:szCs w:val="24"/>
        </w:rPr>
        <w:t>yringomyelia in canines.</w:t>
      </w:r>
      <w:r>
        <w:rPr>
          <w:rFonts w:eastAsia="Times New Roman" w:cs="Times New Roman"/>
          <w:color w:val="000000"/>
          <w:szCs w:val="24"/>
        </w:rPr>
        <w:t xml:space="preserve"> </w:t>
      </w:r>
      <w:ins w:id="112" w:author="Umbaugh, Scott" w:date="2018-04-08T15:38:00Z">
        <w:r w:rsidR="00C64726">
          <w:rPr>
            <w:color w:val="000000"/>
          </w:rPr>
          <w:t xml:space="preserve">For the previous research the images were mapped to </w:t>
        </w:r>
      </w:ins>
      <w:ins w:id="113" w:author="Umbaugh, Scott" w:date="2018-04-08T15:39:00Z">
        <w:r w:rsidR="00C64726">
          <w:rPr>
            <w:color w:val="000000"/>
          </w:rPr>
          <w:t xml:space="preserve">only </w:t>
        </w:r>
      </w:ins>
      <w:ins w:id="114" w:author="Umbaugh, Scott" w:date="2018-04-08T15:38:00Z">
        <w:r w:rsidR="00C64726">
          <w:rPr>
            <w:color w:val="000000"/>
          </w:rPr>
          <w:t xml:space="preserve">18 colors, </w:t>
        </w:r>
      </w:ins>
      <w:ins w:id="115" w:author="Umbaugh, Scott" w:date="2018-04-08T15:39:00Z">
        <w:r w:rsidR="00C64726">
          <w:rPr>
            <w:color w:val="000000"/>
          </w:rPr>
          <w:t>corresponding</w:t>
        </w:r>
      </w:ins>
      <w:ins w:id="116" w:author="Umbaugh, Scott" w:date="2018-04-08T15:38:00Z">
        <w:r w:rsidR="00C64726">
          <w:rPr>
            <w:color w:val="000000"/>
          </w:rPr>
          <w:t xml:space="preserve"> </w:t>
        </w:r>
      </w:ins>
      <w:ins w:id="117" w:author="Umbaugh, Scott" w:date="2018-04-08T15:39:00Z">
        <w:r w:rsidR="00C64726">
          <w:rPr>
            <w:color w:val="000000"/>
          </w:rPr>
          <w:t xml:space="preserve">to human visual temperature perception </w:t>
        </w:r>
      </w:ins>
      <w:ins w:id="118" w:author="Umbaugh, Scott" w:date="2018-04-08T15:40:00Z">
        <w:r w:rsidR="00C64726">
          <w:rPr>
            <w:color w:val="000000"/>
          </w:rPr>
          <w:t>–</w:t>
        </w:r>
      </w:ins>
      <w:ins w:id="119" w:author="Umbaugh, Scott" w:date="2018-04-08T15:39:00Z">
        <w:r w:rsidR="00C64726">
          <w:rPr>
            <w:color w:val="000000"/>
          </w:rPr>
          <w:t xml:space="preserve"> red </w:t>
        </w:r>
      </w:ins>
      <w:ins w:id="120" w:author="Umbaugh, Scott" w:date="2018-04-08T15:40:00Z">
        <w:r w:rsidR="00C64726">
          <w:rPr>
            <w:color w:val="000000"/>
          </w:rPr>
          <w:t>is hot, blue is cold, etc.</w:t>
        </w:r>
      </w:ins>
      <w:ins w:id="121" w:author="Umbaugh, Scott" w:date="2018-04-08T15:38:00Z">
        <w:r w:rsidR="00C64726">
          <w:rPr>
            <w:color w:val="000000"/>
          </w:rPr>
          <w:t xml:space="preserve"> Here,</w:t>
        </w:r>
      </w:ins>
      <w:del w:id="122" w:author="Umbaugh, Scott" w:date="2018-04-08T15:38:00Z">
        <w:r w:rsidDel="00C64726">
          <w:rPr>
            <w:rFonts w:eastAsia="Times New Roman" w:cs="Times New Roman"/>
            <w:color w:val="000000"/>
            <w:szCs w:val="24"/>
          </w:rPr>
          <w:delText>T</w:delText>
        </w:r>
      </w:del>
      <w:ins w:id="123" w:author="Umbaugh, Scott" w:date="2018-04-08T15:38:00Z">
        <w:r w:rsidR="00C64726">
          <w:rPr>
            <w:rFonts w:eastAsia="Times New Roman" w:cs="Times New Roman"/>
            <w:color w:val="000000"/>
            <w:szCs w:val="24"/>
          </w:rPr>
          <w:t xml:space="preserve"> t</w:t>
        </w:r>
      </w:ins>
      <w:r>
        <w:rPr>
          <w:rFonts w:eastAsia="Times New Roman" w:cs="Times New Roman"/>
          <w:color w:val="000000"/>
          <w:szCs w:val="24"/>
        </w:rPr>
        <w:t xml:space="preserve">he </w:t>
      </w:r>
      <w:ins w:id="124" w:author="Umbaugh, Scott" w:date="2018-04-08T15:37:00Z">
        <w:r w:rsidR="006C5DEC">
          <w:rPr>
            <w:rFonts w:eastAsia="Times New Roman" w:cs="Times New Roman"/>
            <w:color w:val="000000"/>
            <w:szCs w:val="24"/>
          </w:rPr>
          <w:t>actual temperature information is extracted</w:t>
        </w:r>
      </w:ins>
      <w:ins w:id="125" w:author="Umbaugh, Scott" w:date="2018-04-08T15:41:00Z">
        <w:r w:rsidR="00C64726">
          <w:rPr>
            <w:rFonts w:eastAsia="Times New Roman" w:cs="Times New Roman"/>
            <w:color w:val="000000"/>
            <w:szCs w:val="24"/>
          </w:rPr>
          <w:t>, and the range</w:t>
        </w:r>
      </w:ins>
      <w:ins w:id="126" w:author="Umbaugh, Scott" w:date="2018-04-08T15:37:00Z">
        <w:r w:rsidR="006C5DEC">
          <w:rPr>
            <w:rFonts w:eastAsia="Times New Roman" w:cs="Times New Roman"/>
            <w:color w:val="000000"/>
            <w:szCs w:val="24"/>
          </w:rPr>
          <w:t xml:space="preserve"> </w:t>
        </w:r>
      </w:ins>
      <w:ins w:id="127" w:author="Umbaugh, Scott" w:date="2018-04-08T15:41:00Z">
        <w:r w:rsidR="00C64726">
          <w:rPr>
            <w:rFonts w:eastAsia="Times New Roman" w:cs="Times New Roman"/>
            <w:color w:val="000000"/>
            <w:szCs w:val="24"/>
          </w:rPr>
          <w:t xml:space="preserve">from </w:t>
        </w:r>
        <w:r w:rsidR="00C64726" w:rsidRPr="000950C8">
          <w:rPr>
            <w:color w:val="000000"/>
          </w:rPr>
          <w:t xml:space="preserve">19° C to 40° C </w:t>
        </w:r>
      </w:ins>
      <w:del w:id="128" w:author="Umbaugh, Scott" w:date="2018-04-08T15:37:00Z">
        <w:r w:rsidDel="00C64726">
          <w:rPr>
            <w:rFonts w:eastAsia="Times New Roman" w:cs="Times New Roman"/>
            <w:color w:val="000000"/>
            <w:szCs w:val="24"/>
          </w:rPr>
          <w:delText xml:space="preserve">18 color </w:delText>
        </w:r>
      </w:del>
      <w:del w:id="129" w:author="Umbaugh, Scott" w:date="2018-04-08T15:41:00Z">
        <w:r w:rsidDel="00C64726">
          <w:rPr>
            <w:rFonts w:eastAsia="Times New Roman" w:cs="Times New Roman"/>
            <w:color w:val="000000"/>
            <w:szCs w:val="24"/>
          </w:rPr>
          <w:delText xml:space="preserve">images </w:delText>
        </w:r>
      </w:del>
      <w:del w:id="130" w:author="Umbaugh, Scott" w:date="2018-04-08T15:40:00Z">
        <w:r w:rsidDel="00C64726">
          <w:rPr>
            <w:rFonts w:eastAsia="Times New Roman" w:cs="Times New Roman"/>
            <w:color w:val="000000"/>
            <w:szCs w:val="24"/>
          </w:rPr>
          <w:delText xml:space="preserve">used in the previous researches </w:delText>
        </w:r>
      </w:del>
      <w:r>
        <w:rPr>
          <w:rFonts w:eastAsia="Times New Roman" w:cs="Times New Roman"/>
          <w:color w:val="000000"/>
          <w:szCs w:val="24"/>
        </w:rPr>
        <w:t xml:space="preserve">are </w:t>
      </w:r>
      <w:ins w:id="131" w:author="Umbaugh, Scott" w:date="2018-04-08T15:41:00Z">
        <w:r w:rsidR="00C64726">
          <w:rPr>
            <w:rFonts w:eastAsia="Times New Roman" w:cs="Times New Roman"/>
            <w:color w:val="000000"/>
            <w:szCs w:val="24"/>
          </w:rPr>
          <w:t xml:space="preserve">linearly </w:t>
        </w:r>
      </w:ins>
      <w:r>
        <w:rPr>
          <w:rFonts w:eastAsia="Times New Roman" w:cs="Times New Roman"/>
          <w:color w:val="000000"/>
          <w:szCs w:val="24"/>
        </w:rPr>
        <w:t>remapped into 256-gray</w:t>
      </w:r>
      <w:ins w:id="132" w:author="Umbaugh, Scott" w:date="2018-04-08T15:42:00Z">
        <w:r w:rsidR="00C64726">
          <w:rPr>
            <w:rFonts w:eastAsia="Times New Roman" w:cs="Times New Roman"/>
            <w:color w:val="000000"/>
            <w:szCs w:val="24"/>
          </w:rPr>
          <w:t xml:space="preserve"> </w:t>
        </w:r>
      </w:ins>
      <w:r>
        <w:rPr>
          <w:rFonts w:eastAsia="Times New Roman" w:cs="Times New Roman"/>
          <w:color w:val="000000"/>
          <w:szCs w:val="24"/>
        </w:rPr>
        <w:t>level</w:t>
      </w:r>
      <w:ins w:id="133" w:author="Umbaugh, Scott" w:date="2018-04-08T15:42:00Z">
        <w:r w:rsidR="00C64726">
          <w:rPr>
            <w:rFonts w:eastAsia="Times New Roman" w:cs="Times New Roman"/>
            <w:color w:val="000000"/>
            <w:szCs w:val="24"/>
          </w:rPr>
          <w:t xml:space="preserve">s, </w:t>
        </w:r>
      </w:ins>
      <w:del w:id="134" w:author="Umbaugh, Scott" w:date="2018-04-08T15:42:00Z">
        <w:r w:rsidDel="00C64726">
          <w:rPr>
            <w:rFonts w:eastAsia="Times New Roman" w:cs="Times New Roman"/>
            <w:color w:val="000000"/>
            <w:szCs w:val="24"/>
          </w:rPr>
          <w:delText xml:space="preserve"> images </w:delText>
        </w:r>
      </w:del>
      <w:del w:id="135" w:author="Umbaugh, Scott" w:date="2018-04-08T15:41:00Z">
        <w:r w:rsidDel="00C64726">
          <w:rPr>
            <w:rFonts w:eastAsia="Times New Roman" w:cs="Times New Roman"/>
            <w:color w:val="000000"/>
            <w:szCs w:val="24"/>
          </w:rPr>
          <w:delText xml:space="preserve">from </w:delText>
        </w:r>
        <w:r w:rsidRPr="000950C8" w:rsidDel="00C64726">
          <w:rPr>
            <w:color w:val="000000"/>
          </w:rPr>
          <w:delText xml:space="preserve">19° C to 40° C </w:delText>
        </w:r>
      </w:del>
      <w:r w:rsidRPr="000950C8">
        <w:rPr>
          <w:color w:val="000000"/>
        </w:rPr>
        <w:t>with the help of COMPIX software.</w:t>
      </w:r>
      <w:r w:rsidR="007D1166">
        <w:rPr>
          <w:color w:val="000000"/>
        </w:rPr>
        <w:t xml:space="preserve"> </w:t>
      </w:r>
    </w:p>
    <w:p w14:paraId="29BFD3BA" w14:textId="77777777" w:rsidR="00FD5D36" w:rsidRDefault="00FD5D36" w:rsidP="00FD5D36">
      <w:pPr>
        <w:tabs>
          <w:tab w:val="left" w:pos="1095"/>
        </w:tabs>
        <w:spacing w:line="480" w:lineRule="auto"/>
        <w:rPr>
          <w:rFonts w:eastAsia="Times New Roman" w:cs="Times New Roman"/>
          <w:szCs w:val="24"/>
        </w:rPr>
      </w:pPr>
    </w:p>
    <w:p w14:paraId="3F2A449C" w14:textId="77777777" w:rsidR="00FD5D36" w:rsidRDefault="00FD5D36" w:rsidP="00FD5D36">
      <w:pPr>
        <w:tabs>
          <w:tab w:val="left" w:pos="1095"/>
        </w:tabs>
        <w:spacing w:line="480" w:lineRule="auto"/>
        <w:rPr>
          <w:rFonts w:eastAsia="Times New Roman" w:cs="Times New Roman"/>
          <w:szCs w:val="24"/>
        </w:rPr>
      </w:pPr>
    </w:p>
    <w:p w14:paraId="5396FDCC" w14:textId="77777777" w:rsidR="00640371" w:rsidRDefault="00640371" w:rsidP="00FD5D36">
      <w:pPr>
        <w:tabs>
          <w:tab w:val="left" w:pos="1095"/>
        </w:tabs>
        <w:spacing w:line="480" w:lineRule="auto"/>
        <w:rPr>
          <w:rFonts w:eastAsia="Times New Roman" w:cs="Times New Roman"/>
          <w:szCs w:val="24"/>
        </w:rPr>
      </w:pPr>
    </w:p>
    <w:p w14:paraId="62934EE1" w14:textId="77777777" w:rsidR="00640371" w:rsidRDefault="00640371" w:rsidP="00FD5D36">
      <w:pPr>
        <w:tabs>
          <w:tab w:val="left" w:pos="1095"/>
        </w:tabs>
        <w:spacing w:line="480" w:lineRule="auto"/>
        <w:rPr>
          <w:rFonts w:eastAsia="Times New Roman" w:cs="Times New Roman"/>
          <w:szCs w:val="24"/>
        </w:rPr>
      </w:pPr>
    </w:p>
    <w:p w14:paraId="4845EA6D" w14:textId="77777777" w:rsidR="00640371" w:rsidRDefault="00640371" w:rsidP="00FD5D36">
      <w:pPr>
        <w:tabs>
          <w:tab w:val="left" w:pos="1095"/>
        </w:tabs>
        <w:spacing w:line="480" w:lineRule="auto"/>
        <w:rPr>
          <w:rFonts w:eastAsia="Times New Roman" w:cs="Times New Roman"/>
          <w:szCs w:val="24"/>
        </w:rPr>
      </w:pPr>
    </w:p>
    <w:p w14:paraId="3D3F2586" w14:textId="77777777" w:rsidR="00FD5D36" w:rsidRDefault="00FD5D36" w:rsidP="00FD5D36">
      <w:pPr>
        <w:tabs>
          <w:tab w:val="left" w:pos="1095"/>
        </w:tabs>
        <w:spacing w:line="480" w:lineRule="auto"/>
        <w:rPr>
          <w:rFonts w:eastAsia="Times New Roman" w:cs="Times New Roman"/>
          <w:szCs w:val="24"/>
        </w:rPr>
      </w:pPr>
    </w:p>
    <w:p w14:paraId="3A8F5BEC" w14:textId="77777777" w:rsidR="007B44BD" w:rsidRPr="00C41B23" w:rsidRDefault="007B44BD" w:rsidP="007B44BD">
      <w:pPr>
        <w:pStyle w:val="Heading1"/>
        <w:spacing w:line="480" w:lineRule="auto"/>
        <w:ind w:left="360"/>
      </w:pPr>
      <w:bookmarkStart w:id="136" w:name="_Toc465854090"/>
      <w:bookmarkStart w:id="137" w:name="_Toc510448378"/>
      <w:r w:rsidRPr="00C41B23">
        <w:lastRenderedPageBreak/>
        <w:t>MATERIALS AND METHODS</w:t>
      </w:r>
      <w:bookmarkEnd w:id="136"/>
      <w:bookmarkEnd w:id="137"/>
    </w:p>
    <w:p w14:paraId="28C64933" w14:textId="77777777" w:rsidR="00FD5D36" w:rsidRPr="00FD5D36" w:rsidRDefault="007B44BD" w:rsidP="00AA6F3A">
      <w:pPr>
        <w:pStyle w:val="Heading2"/>
        <w:numPr>
          <w:ilvl w:val="1"/>
          <w:numId w:val="1"/>
        </w:numPr>
        <w:spacing w:line="480" w:lineRule="auto"/>
        <w:ind w:left="390"/>
        <w:jc w:val="both"/>
        <w:rPr>
          <w:rFonts w:ascii="Times New Roman" w:hAnsi="Times New Roman" w:cs="Times New Roman"/>
          <w:u w:val="single"/>
        </w:rPr>
      </w:pPr>
      <w:bookmarkStart w:id="138" w:name="_Toc465854091"/>
      <w:bookmarkStart w:id="139" w:name="_Toc510448379"/>
      <w:r w:rsidRPr="00FD5D36">
        <w:rPr>
          <w:rFonts w:ascii="Times New Roman" w:hAnsi="Times New Roman" w:cs="Times New Roman"/>
        </w:rPr>
        <w:t>Materials</w:t>
      </w:r>
      <w:bookmarkEnd w:id="138"/>
      <w:bookmarkEnd w:id="139"/>
    </w:p>
    <w:p w14:paraId="59F2E28C" w14:textId="77777777" w:rsidR="007B44BD" w:rsidRPr="004F010C" w:rsidRDefault="007B44BD" w:rsidP="004F010C">
      <w:pPr>
        <w:pStyle w:val="Heading3"/>
        <w:numPr>
          <w:ilvl w:val="2"/>
          <w:numId w:val="1"/>
        </w:numPr>
        <w:spacing w:line="480" w:lineRule="auto"/>
        <w:ind w:left="720"/>
        <w:rPr>
          <w:rFonts w:ascii="Times New Roman" w:eastAsia="Times New Roman" w:hAnsi="Times New Roman" w:cs="Times New Roman"/>
        </w:rPr>
      </w:pPr>
      <w:bookmarkStart w:id="140" w:name="_Toc500848804"/>
      <w:bookmarkStart w:id="141" w:name="_Toc510448380"/>
      <w:r w:rsidRPr="004F010C">
        <w:rPr>
          <w:rFonts w:ascii="Times New Roman" w:eastAsia="Times New Roman" w:hAnsi="Times New Roman" w:cs="Times New Roman"/>
        </w:rPr>
        <w:t>Thermographic Images</w:t>
      </w:r>
      <w:bookmarkEnd w:id="140"/>
      <w:bookmarkEnd w:id="141"/>
    </w:p>
    <w:p w14:paraId="55E9F777" w14:textId="586B1440" w:rsidR="00877C21" w:rsidRDefault="00FD5D36" w:rsidP="00E66430">
      <w:pPr>
        <w:spacing w:line="480" w:lineRule="auto"/>
        <w:rPr>
          <w:rFonts w:cs="Times New Roman"/>
        </w:rPr>
      </w:pPr>
      <w:r w:rsidRPr="00C41B23">
        <w:rPr>
          <w:rFonts w:eastAsia="Times New Roman" w:cs="Times New Roman"/>
          <w:szCs w:val="24"/>
        </w:rPr>
        <w:t xml:space="preserve">The Meditherm thermographic images are used for the </w:t>
      </w:r>
      <w:r>
        <w:t>research</w:t>
      </w:r>
      <w:r w:rsidRPr="00C41B23">
        <w:rPr>
          <w:rFonts w:eastAsia="Times New Roman" w:cs="Times New Roman"/>
          <w:szCs w:val="24"/>
        </w:rPr>
        <w:t xml:space="preserve"> for analysis of </w:t>
      </w:r>
      <w:ins w:id="142" w:author="Umbaugh, Scott" w:date="2018-04-08T15:42:00Z">
        <w:r w:rsidR="001C43DE">
          <w:t>s</w:t>
        </w:r>
      </w:ins>
      <w:del w:id="143" w:author="Umbaugh, Scott" w:date="2018-04-08T15:42:00Z">
        <w:r w:rsidDel="001C43DE">
          <w:delText>S</w:delText>
        </w:r>
      </w:del>
      <w:r>
        <w:t>yringomyelia</w:t>
      </w:r>
      <w:r w:rsidRPr="00D5259B">
        <w:rPr>
          <w:rFonts w:cs="Times New Roman"/>
          <w:szCs w:val="24"/>
        </w:rPr>
        <w:t xml:space="preserve"> </w:t>
      </w:r>
      <w:del w:id="144" w:author="Umbaugh, Scott" w:date="2018-04-08T15:42:00Z">
        <w:r w:rsidRPr="00D5259B" w:rsidDel="001C43DE">
          <w:rPr>
            <w:rFonts w:cs="Times New Roman"/>
            <w:szCs w:val="24"/>
          </w:rPr>
          <w:delText>(CLMS/COMS)</w:delText>
        </w:r>
        <w:r w:rsidRPr="00C41B23" w:rsidDel="001C43DE">
          <w:rPr>
            <w:rFonts w:eastAsia="Times New Roman" w:cs="Times New Roman"/>
            <w:szCs w:val="24"/>
          </w:rPr>
          <w:delText xml:space="preserve"> </w:delText>
        </w:r>
      </w:del>
      <w:r w:rsidRPr="00C41B23">
        <w:rPr>
          <w:rFonts w:eastAsia="Times New Roman" w:cs="Times New Roman"/>
          <w:szCs w:val="24"/>
        </w:rPr>
        <w:t xml:space="preserve">in canines. </w:t>
      </w:r>
      <w:r w:rsidRPr="000950C8">
        <w:t xml:space="preserve">These images are provided by </w:t>
      </w:r>
      <w:ins w:id="145" w:author="Umbaugh, Scott" w:date="2018-04-08T15:43:00Z">
        <w:r w:rsidR="001C43DE">
          <w:t xml:space="preserve">the </w:t>
        </w:r>
      </w:ins>
      <w:r w:rsidRPr="000950C8">
        <w:t>Long Island Veterinary Specialists (LIVS).</w:t>
      </w:r>
      <w:r>
        <w:t xml:space="preserve"> </w:t>
      </w:r>
      <w:r w:rsidR="007B44BD" w:rsidRPr="000950C8">
        <w:t xml:space="preserve">The images are divided into two categories: </w:t>
      </w:r>
      <w:r w:rsidR="007B44BD" w:rsidRPr="001C43DE">
        <w:rPr>
          <w:i/>
          <w:rPrChange w:id="146" w:author="Umbaugh, Scott" w:date="2018-04-08T15:43:00Z">
            <w:rPr/>
          </w:rPrChange>
        </w:rPr>
        <w:t>Syrinx</w:t>
      </w:r>
      <w:r w:rsidR="007B44BD" w:rsidRPr="000950C8">
        <w:t xml:space="preserve"> and </w:t>
      </w:r>
      <w:proofErr w:type="spellStart"/>
      <w:r w:rsidR="007B44BD" w:rsidRPr="001C43DE">
        <w:rPr>
          <w:i/>
          <w:rPrChange w:id="147" w:author="Umbaugh, Scott" w:date="2018-04-08T15:43:00Z">
            <w:rPr/>
          </w:rPrChange>
        </w:rPr>
        <w:t>NoSyrinx</w:t>
      </w:r>
      <w:proofErr w:type="spellEnd"/>
      <w:r w:rsidR="007B44BD" w:rsidRPr="001C43DE">
        <w:rPr>
          <w:i/>
          <w:rPrChange w:id="148" w:author="Umbaugh, Scott" w:date="2018-04-08T15:43:00Z">
            <w:rPr/>
          </w:rPrChange>
        </w:rPr>
        <w:t xml:space="preserve"> </w:t>
      </w:r>
      <w:r w:rsidR="007B44BD" w:rsidRPr="000950C8">
        <w:t xml:space="preserve">classes for the pathology. </w:t>
      </w:r>
      <w:ins w:id="149" w:author="Umbaugh, Scott" w:date="2018-04-08T16:30:00Z">
        <w:r w:rsidR="00E819F6">
          <w:t>M</w:t>
        </w:r>
      </w:ins>
      <w:del w:id="150" w:author="Umbaugh, Scott" w:date="2018-04-08T16:30:00Z">
        <w:r w:rsidR="007B44BD" w:rsidRPr="000950C8" w:rsidDel="00E819F6">
          <w:delText>The m</w:delText>
        </w:r>
      </w:del>
      <w:r w:rsidR="007B44BD" w:rsidRPr="000950C8">
        <w:t>asks for all the</w:t>
      </w:r>
      <w:del w:id="151" w:author="Umbaugh, Scott" w:date="2018-04-08T16:30:00Z">
        <w:r w:rsidR="007B44BD" w:rsidRPr="000950C8" w:rsidDel="00E819F6">
          <w:delText>se</w:delText>
        </w:r>
      </w:del>
      <w:r w:rsidR="007B44BD" w:rsidRPr="000950C8">
        <w:t xml:space="preserve"> i</w:t>
      </w:r>
      <w:r>
        <w:t xml:space="preserve">mages </w:t>
      </w:r>
      <w:ins w:id="152" w:author="Umbaugh, Scott" w:date="2018-04-08T16:30:00Z">
        <w:r w:rsidR="00E819F6">
          <w:t xml:space="preserve">to mark the region of interest </w:t>
        </w:r>
      </w:ins>
      <w:r>
        <w:t>have been also collected from LIVS</w:t>
      </w:r>
      <w:r w:rsidR="00413615">
        <w:t>.</w:t>
      </w:r>
    </w:p>
    <w:p w14:paraId="0BC76B92" w14:textId="77777777" w:rsidR="0018434C" w:rsidRPr="004F010C" w:rsidRDefault="0018434C" w:rsidP="004F010C">
      <w:pPr>
        <w:pStyle w:val="Heading3"/>
        <w:numPr>
          <w:ilvl w:val="2"/>
          <w:numId w:val="1"/>
        </w:numPr>
        <w:spacing w:line="480" w:lineRule="auto"/>
        <w:ind w:left="720"/>
        <w:rPr>
          <w:rFonts w:ascii="Times New Roman" w:eastAsia="Times New Roman" w:hAnsi="Times New Roman" w:cs="Times New Roman"/>
        </w:rPr>
      </w:pPr>
      <w:bookmarkStart w:id="153" w:name="_Toc510448381"/>
      <w:proofErr w:type="spellStart"/>
      <w:r w:rsidRPr="004F010C">
        <w:rPr>
          <w:rFonts w:ascii="Times New Roman" w:eastAsia="Times New Roman" w:hAnsi="Times New Roman" w:cs="Times New Roman"/>
        </w:rPr>
        <w:t>Compix</w:t>
      </w:r>
      <w:proofErr w:type="spellEnd"/>
      <w:r w:rsidRPr="004F010C">
        <w:rPr>
          <w:rFonts w:ascii="Times New Roman" w:eastAsia="Times New Roman" w:hAnsi="Times New Roman" w:cs="Times New Roman"/>
        </w:rPr>
        <w:t xml:space="preserve"> WINTES2 software</w:t>
      </w:r>
      <w:bookmarkEnd w:id="153"/>
    </w:p>
    <w:p w14:paraId="7C76839F" w14:textId="4788E893" w:rsidR="0018434C" w:rsidRPr="00182091" w:rsidRDefault="0018434C" w:rsidP="00182091">
      <w:pPr>
        <w:spacing w:line="480" w:lineRule="auto"/>
      </w:pPr>
      <w:r w:rsidRPr="0018434C">
        <w:rPr>
          <w:color w:val="000000"/>
        </w:rPr>
        <w:t xml:space="preserve">The </w:t>
      </w:r>
      <w:proofErr w:type="spellStart"/>
      <w:r w:rsidRPr="0018434C">
        <w:rPr>
          <w:color w:val="000000"/>
        </w:rPr>
        <w:t>Compix</w:t>
      </w:r>
      <w:proofErr w:type="spellEnd"/>
      <w:r w:rsidRPr="0018434C">
        <w:rPr>
          <w:color w:val="000000"/>
        </w:rPr>
        <w:t xml:space="preserve"> WINTES2 software has </w:t>
      </w:r>
      <w:r w:rsidRPr="00182091">
        <w:t>been used which allowed us to save the captured image</w:t>
      </w:r>
      <w:del w:id="154" w:author="Umbaugh, Scott" w:date="2018-04-08T15:43:00Z">
        <w:r w:rsidRPr="00182091" w:rsidDel="001C43DE">
          <w:delText xml:space="preserve"> in</w:delText>
        </w:r>
      </w:del>
      <w:ins w:id="155" w:author="Umbaugh, Scott" w:date="2018-04-08T15:43:00Z">
        <w:r w:rsidR="001C43DE">
          <w:t xml:space="preserve"> with</w:t>
        </w:r>
      </w:ins>
      <w:r w:rsidRPr="00182091">
        <w:t xml:space="preserve"> di</w:t>
      </w:r>
      <w:ins w:id="156" w:author="Umbaugh, Scott" w:date="2018-04-08T15:43:00Z">
        <w:r w:rsidR="001C43DE">
          <w:t>ff</w:t>
        </w:r>
      </w:ins>
      <w:del w:id="157" w:author="Umbaugh, Scott" w:date="2018-04-08T15:43:00Z">
        <w:r w:rsidRPr="00182091" w:rsidDel="001C43DE">
          <w:delText>ﬀ</w:delText>
        </w:r>
      </w:del>
      <w:r w:rsidRPr="00182091">
        <w:t>erent color maps: 18-color image, 256-level grayscale image, 256-color</w:t>
      </w:r>
      <w:r w:rsidR="0019243D" w:rsidRPr="00182091">
        <w:t xml:space="preserve"> </w:t>
      </w:r>
      <w:r w:rsidRPr="00182091">
        <w:t>image, isotherm</w:t>
      </w:r>
      <w:r w:rsidR="00AB000B" w:rsidRPr="00182091">
        <w:t xml:space="preserve"> </w:t>
      </w:r>
      <w:r w:rsidRPr="00182091">
        <w:t>map</w:t>
      </w:r>
      <w:r w:rsidR="00AB000B" w:rsidRPr="00182091">
        <w:t xml:space="preserve"> </w:t>
      </w:r>
      <w:r w:rsidRPr="00182091">
        <w:t>and</w:t>
      </w:r>
      <w:r w:rsidR="00AB000B" w:rsidRPr="00182091">
        <w:t xml:space="preserve"> </w:t>
      </w:r>
      <w:r w:rsidRPr="00182091">
        <w:t>medical</w:t>
      </w:r>
      <w:r w:rsidR="00AB000B" w:rsidRPr="00182091">
        <w:t xml:space="preserve"> </w:t>
      </w:r>
      <w:r w:rsidRPr="00182091">
        <w:t xml:space="preserve">map. </w:t>
      </w:r>
      <w:r w:rsidR="00F55FBD" w:rsidRPr="00182091">
        <w:t>For this particular study, the 18 color Meditherm images are remapped to 256-graylevel image from 19° C to 40° C</w:t>
      </w:r>
      <w:ins w:id="158" w:author="Umbaugh, Scott" w:date="2018-04-08T15:44:00Z">
        <w:r w:rsidR="001C43DE">
          <w:t>,</w:t>
        </w:r>
      </w:ins>
      <w:r w:rsidR="00F55FBD" w:rsidRPr="00182091">
        <w:t xml:space="preserve"> as this temperature range covers the entire range of the body </w:t>
      </w:r>
      <w:commentRangeStart w:id="159"/>
      <w:r w:rsidR="00F55FBD" w:rsidRPr="00182091">
        <w:t>temperature</w:t>
      </w:r>
      <w:commentRangeEnd w:id="159"/>
      <w:r w:rsidR="001C43DE">
        <w:rPr>
          <w:rStyle w:val="CommentReference"/>
        </w:rPr>
        <w:commentReference w:id="159"/>
      </w:r>
      <w:r w:rsidR="00F55FBD" w:rsidRPr="00182091">
        <w:t xml:space="preserve"> of canines.</w:t>
      </w:r>
    </w:p>
    <w:p w14:paraId="69A464D1" w14:textId="77777777" w:rsidR="00180C69" w:rsidRPr="00C41B23" w:rsidRDefault="00180C69" w:rsidP="00180C69">
      <w:pPr>
        <w:pStyle w:val="Heading3"/>
        <w:numPr>
          <w:ilvl w:val="2"/>
          <w:numId w:val="1"/>
        </w:numPr>
        <w:spacing w:line="480" w:lineRule="auto"/>
        <w:ind w:left="720"/>
        <w:rPr>
          <w:rFonts w:ascii="Times New Roman" w:eastAsia="Times New Roman" w:hAnsi="Times New Roman" w:cs="Times New Roman"/>
        </w:rPr>
      </w:pPr>
      <w:bookmarkStart w:id="160" w:name="_Toc510448382"/>
      <w:r w:rsidRPr="00C41B23">
        <w:rPr>
          <w:rFonts w:ascii="Times New Roman" w:eastAsia="Times New Roman" w:hAnsi="Times New Roman" w:cs="Times New Roman"/>
        </w:rPr>
        <w:t>Computer Vision and Image Processing Tools (CVIPtools)</w:t>
      </w:r>
      <w:bookmarkEnd w:id="160"/>
      <w:r w:rsidRPr="00C41B23">
        <w:rPr>
          <w:rFonts w:ascii="Times New Roman" w:eastAsia="Times New Roman" w:hAnsi="Times New Roman" w:cs="Times New Roman"/>
        </w:rPr>
        <w:t xml:space="preserve"> </w:t>
      </w:r>
    </w:p>
    <w:p w14:paraId="62BCA215" w14:textId="6CD86FEA" w:rsidR="00180C69" w:rsidRPr="00C41B23" w:rsidRDefault="00180C69" w:rsidP="00180C69">
      <w:pPr>
        <w:spacing w:line="480" w:lineRule="auto"/>
        <w:rPr>
          <w:rFonts w:eastAsia="Times New Roman" w:cs="Times New Roman"/>
          <w:szCs w:val="24"/>
        </w:rPr>
      </w:pPr>
      <w:r w:rsidRPr="00C41B23">
        <w:rPr>
          <w:rFonts w:eastAsia="Times New Roman" w:cs="Times New Roman"/>
          <w:szCs w:val="24"/>
        </w:rPr>
        <w:t xml:space="preserve">CVIPtools </w:t>
      </w:r>
      <w:ins w:id="161" w:author="Umbaugh, Scott" w:date="2018-04-08T15:52:00Z">
        <w:r w:rsidR="006808B2">
          <w:rPr>
            <w:rFonts w:eastAsia="Times New Roman" w:cs="Times New Roman"/>
            <w:szCs w:val="24"/>
          </w:rPr>
          <w:t>was developed at</w:t>
        </w:r>
      </w:ins>
      <w:del w:id="162" w:author="Umbaugh, Scott" w:date="2018-04-08T15:52:00Z">
        <w:r w:rsidRPr="00C41B23" w:rsidDel="006808B2">
          <w:rPr>
            <w:rFonts w:eastAsia="Times New Roman" w:cs="Times New Roman"/>
            <w:szCs w:val="24"/>
          </w:rPr>
          <w:delText>is a product of</w:delText>
        </w:r>
      </w:del>
      <w:r w:rsidRPr="00C41B23">
        <w:rPr>
          <w:rFonts w:eastAsia="Times New Roman" w:cs="Times New Roman"/>
          <w:szCs w:val="24"/>
        </w:rPr>
        <w:t xml:space="preserve"> </w:t>
      </w:r>
      <w:ins w:id="163" w:author="Umbaugh, Scott" w:date="2018-04-08T15:52:00Z">
        <w:r w:rsidR="006808B2">
          <w:rPr>
            <w:rFonts w:eastAsia="Times New Roman" w:cs="Times New Roman"/>
            <w:szCs w:val="24"/>
          </w:rPr>
          <w:t xml:space="preserve">the </w:t>
        </w:r>
      </w:ins>
      <w:r w:rsidRPr="00C41B23">
        <w:rPr>
          <w:rFonts w:eastAsia="Times New Roman" w:cs="Times New Roman"/>
          <w:szCs w:val="24"/>
        </w:rPr>
        <w:t xml:space="preserve">Computer Vision and Image Processing (CVIP) </w:t>
      </w:r>
      <w:r>
        <w:rPr>
          <w:rFonts w:eastAsia="Times New Roman" w:cs="Times New Roman"/>
          <w:szCs w:val="24"/>
        </w:rPr>
        <w:t>l</w:t>
      </w:r>
      <w:r w:rsidRPr="00C41B23">
        <w:rPr>
          <w:rFonts w:eastAsia="Times New Roman" w:cs="Times New Roman"/>
          <w:szCs w:val="24"/>
        </w:rPr>
        <w:t>aboratory at Southern Illinois University Edwardsville (SIUE) which consists of</w:t>
      </w:r>
      <w:del w:id="164" w:author="Umbaugh, Scott" w:date="2018-04-08T15:53:00Z">
        <w:r w:rsidRPr="00C41B23" w:rsidDel="006808B2">
          <w:rPr>
            <w:rFonts w:eastAsia="Times New Roman" w:cs="Times New Roman"/>
            <w:szCs w:val="24"/>
          </w:rPr>
          <w:delText xml:space="preserve"> several</w:delText>
        </w:r>
      </w:del>
      <w:r w:rsidRPr="00C41B23">
        <w:rPr>
          <w:rFonts w:eastAsia="Times New Roman" w:cs="Times New Roman"/>
          <w:szCs w:val="24"/>
        </w:rPr>
        <w:t xml:space="preserve"> image processing libraries </w:t>
      </w:r>
      <w:r>
        <w:rPr>
          <w:rFonts w:eastAsia="Times New Roman" w:cs="Times New Roman"/>
          <w:szCs w:val="24"/>
        </w:rPr>
        <w:t xml:space="preserve">with </w:t>
      </w:r>
      <w:ins w:id="165" w:author="Umbaugh, Scott" w:date="2018-04-08T15:53:00Z">
        <w:r w:rsidR="006808B2">
          <w:rPr>
            <w:rFonts w:eastAsia="Times New Roman" w:cs="Times New Roman"/>
            <w:szCs w:val="24"/>
          </w:rPr>
          <w:t xml:space="preserve">a </w:t>
        </w:r>
      </w:ins>
      <w:r>
        <w:rPr>
          <w:rFonts w:eastAsia="Times New Roman" w:cs="Times New Roman"/>
          <w:szCs w:val="24"/>
        </w:rPr>
        <w:t xml:space="preserve">large number of CVIP </w:t>
      </w:r>
      <w:r w:rsidRPr="00C41B23">
        <w:rPr>
          <w:rFonts w:eastAsia="Times New Roman" w:cs="Times New Roman"/>
          <w:szCs w:val="24"/>
        </w:rPr>
        <w:t xml:space="preserve">functions. </w:t>
      </w:r>
      <w:ins w:id="166" w:author="Umbaugh, Scott" w:date="2018-04-08T15:54:00Z">
        <w:r w:rsidR="006808B2">
          <w:rPr>
            <w:rFonts w:eastAsia="Times New Roman" w:cs="Times New Roman"/>
            <w:szCs w:val="24"/>
          </w:rPr>
          <w:t xml:space="preserve">The </w:t>
        </w:r>
      </w:ins>
      <w:r w:rsidRPr="00C41B23">
        <w:rPr>
          <w:rFonts w:eastAsia="Times New Roman" w:cs="Times New Roman"/>
          <w:szCs w:val="24"/>
        </w:rPr>
        <w:t xml:space="preserve">CVIPtools </w:t>
      </w:r>
      <w:del w:id="167" w:author="Umbaugh, Scott" w:date="2018-04-08T15:53:00Z">
        <w:r w:rsidRPr="00C41B23" w:rsidDel="006808B2">
          <w:rPr>
            <w:rFonts w:eastAsia="Times New Roman" w:cs="Times New Roman"/>
            <w:szCs w:val="24"/>
          </w:rPr>
          <w:delText>has been referenced</w:delText>
        </w:r>
      </w:del>
      <w:del w:id="168" w:author="Umbaugh, Scott" w:date="2018-04-08T15:54:00Z">
        <w:r w:rsidRPr="00C41B23" w:rsidDel="006808B2">
          <w:rPr>
            <w:rFonts w:eastAsia="Times New Roman" w:cs="Times New Roman"/>
            <w:szCs w:val="24"/>
          </w:rPr>
          <w:delText xml:space="preserve"> for </w:delText>
        </w:r>
      </w:del>
      <w:r w:rsidRPr="00C41B23">
        <w:rPr>
          <w:rFonts w:eastAsia="Times New Roman" w:cs="Times New Roman"/>
          <w:szCs w:val="24"/>
        </w:rPr>
        <w:t xml:space="preserve">feature </w:t>
      </w:r>
      <w:del w:id="169" w:author="Umbaugh, Scott" w:date="2018-04-08T15:54:00Z">
        <w:r w:rsidRPr="00C41B23" w:rsidDel="006808B2">
          <w:rPr>
            <w:rFonts w:eastAsia="Times New Roman" w:cs="Times New Roman"/>
            <w:szCs w:val="24"/>
          </w:rPr>
          <w:delText xml:space="preserve">extraction </w:delText>
        </w:r>
      </w:del>
      <w:r w:rsidRPr="00C41B23">
        <w:rPr>
          <w:rFonts w:eastAsia="Times New Roman" w:cs="Times New Roman"/>
          <w:szCs w:val="24"/>
        </w:rPr>
        <w:t xml:space="preserve">functions such as histogram, spectral and texture features </w:t>
      </w:r>
      <w:ins w:id="170" w:author="Umbaugh, Scott" w:date="2018-04-08T15:54:00Z">
        <w:r w:rsidR="006808B2">
          <w:rPr>
            <w:rFonts w:eastAsia="Times New Roman" w:cs="Times New Roman"/>
            <w:szCs w:val="24"/>
          </w:rPr>
          <w:t>were</w:t>
        </w:r>
      </w:ins>
      <w:del w:id="171" w:author="Umbaugh, Scott" w:date="2018-04-08T15:54:00Z">
        <w:r w:rsidRPr="00C41B23" w:rsidDel="006808B2">
          <w:rPr>
            <w:rFonts w:eastAsia="Times New Roman" w:cs="Times New Roman"/>
            <w:szCs w:val="24"/>
          </w:rPr>
          <w:delText>to be</w:delText>
        </w:r>
      </w:del>
      <w:r w:rsidRPr="00C41B23">
        <w:rPr>
          <w:rFonts w:eastAsia="Times New Roman" w:cs="Times New Roman"/>
          <w:szCs w:val="24"/>
        </w:rPr>
        <w:t xml:space="preserve"> used in th</w:t>
      </w:r>
      <w:ins w:id="172" w:author="Umbaugh, Scott" w:date="2018-04-08T15:55:00Z">
        <w:r w:rsidR="006808B2">
          <w:rPr>
            <w:rFonts w:eastAsia="Times New Roman" w:cs="Times New Roman"/>
            <w:szCs w:val="24"/>
          </w:rPr>
          <w:t>is research</w:t>
        </w:r>
      </w:ins>
      <w:del w:id="173" w:author="Umbaugh, Scott" w:date="2018-04-08T15:55:00Z">
        <w:r w:rsidRPr="00C41B23" w:rsidDel="006808B2">
          <w:rPr>
            <w:rFonts w:eastAsia="Times New Roman" w:cs="Times New Roman"/>
            <w:szCs w:val="24"/>
          </w:rPr>
          <w:delText>e application</w:delText>
        </w:r>
      </w:del>
      <w:r w:rsidRPr="00C41B23">
        <w:rPr>
          <w:rFonts w:eastAsia="Times New Roman" w:cs="Times New Roman"/>
          <w:szCs w:val="24"/>
        </w:rPr>
        <w:t xml:space="preserve">. </w:t>
      </w:r>
    </w:p>
    <w:p w14:paraId="79A2D8A4" w14:textId="77777777" w:rsidR="00180C69" w:rsidRPr="00C41B23" w:rsidRDefault="00180C69" w:rsidP="00180C69">
      <w:pPr>
        <w:pStyle w:val="Heading3"/>
        <w:numPr>
          <w:ilvl w:val="2"/>
          <w:numId w:val="1"/>
        </w:numPr>
        <w:spacing w:line="480" w:lineRule="auto"/>
        <w:ind w:left="720"/>
        <w:rPr>
          <w:rFonts w:ascii="Times New Roman" w:eastAsia="Times New Roman" w:hAnsi="Times New Roman" w:cs="Times New Roman"/>
        </w:rPr>
      </w:pPr>
      <w:bookmarkStart w:id="174" w:name="_Toc510448383"/>
      <w:r w:rsidRPr="00C41B23">
        <w:rPr>
          <w:rFonts w:ascii="Times New Roman" w:eastAsia="Times New Roman" w:hAnsi="Times New Roman" w:cs="Times New Roman"/>
        </w:rPr>
        <w:t>CVIP-FEPC (Feature Extraction and Pattern Classification)</w:t>
      </w:r>
      <w:bookmarkEnd w:id="174"/>
      <w:r w:rsidRPr="00C41B23">
        <w:rPr>
          <w:rFonts w:ascii="Times New Roman" w:eastAsia="Times New Roman" w:hAnsi="Times New Roman" w:cs="Times New Roman"/>
        </w:rPr>
        <w:t xml:space="preserve"> </w:t>
      </w:r>
    </w:p>
    <w:p w14:paraId="775E03AF" w14:textId="1FA4834B" w:rsidR="007B44BD" w:rsidRDefault="00180C69" w:rsidP="00877C21">
      <w:pPr>
        <w:spacing w:line="480" w:lineRule="auto"/>
      </w:pPr>
      <w:r w:rsidRPr="00C41B23">
        <w:rPr>
          <w:rFonts w:eastAsia="Times New Roman" w:cs="Times New Roman"/>
          <w:szCs w:val="24"/>
        </w:rPr>
        <w:t>CVIP-FEPC [CVIP-FEPC; 201</w:t>
      </w:r>
      <w:r>
        <w:rPr>
          <w:rFonts w:eastAsia="Times New Roman" w:cs="Times New Roman"/>
          <w:szCs w:val="24"/>
        </w:rPr>
        <w:t>8</w:t>
      </w:r>
      <w:r w:rsidRPr="00C41B23">
        <w:rPr>
          <w:rFonts w:eastAsia="Times New Roman" w:cs="Times New Roman"/>
          <w:szCs w:val="24"/>
        </w:rPr>
        <w:t xml:space="preserve">] is used to develop algorithms for feature extraction and classification. CVIP-FEPC allows these algorithms to be saved as </w:t>
      </w:r>
      <w:proofErr w:type="spellStart"/>
      <w:ins w:id="175" w:author="Umbaugh, Scott" w:date="2018-04-08T15:55:00Z">
        <w:r w:rsidR="006808B2">
          <w:rPr>
            <w:rFonts w:eastAsia="Times New Roman" w:cs="Times New Roman"/>
            <w:szCs w:val="24"/>
          </w:rPr>
          <w:t>e</w:t>
        </w:r>
      </w:ins>
      <w:del w:id="176" w:author="Umbaugh, Scott" w:date="2018-04-08T15:55:00Z">
        <w:r w:rsidRPr="00C41B23" w:rsidDel="006808B2">
          <w:rPr>
            <w:rFonts w:eastAsia="Times New Roman" w:cs="Times New Roman"/>
            <w:szCs w:val="24"/>
          </w:rPr>
          <w:delText>Ex</w:delText>
        </w:r>
      </w:del>
      <w:ins w:id="177" w:author="Umbaugh, Scott" w:date="2018-04-08T15:55:00Z">
        <w:r w:rsidR="006808B2">
          <w:rPr>
            <w:rFonts w:eastAsia="Times New Roman" w:cs="Times New Roman"/>
            <w:szCs w:val="24"/>
          </w:rPr>
          <w:t>X</w:t>
        </w:r>
      </w:ins>
      <w:r w:rsidRPr="00C41B23">
        <w:rPr>
          <w:rFonts w:eastAsia="Times New Roman" w:cs="Times New Roman"/>
          <w:szCs w:val="24"/>
        </w:rPr>
        <w:t>tensible</w:t>
      </w:r>
      <w:proofErr w:type="spellEnd"/>
      <w:r w:rsidRPr="00C41B23">
        <w:rPr>
          <w:rFonts w:eastAsia="Times New Roman" w:cs="Times New Roman"/>
          <w:szCs w:val="24"/>
        </w:rPr>
        <w:t xml:space="preserve"> Markup Language (XML) algorithm file which includes features, data normalization methods, and classification </w:t>
      </w:r>
      <w:r w:rsidRPr="00C41B23">
        <w:rPr>
          <w:rFonts w:eastAsia="Times New Roman" w:cs="Times New Roman"/>
          <w:szCs w:val="24"/>
        </w:rPr>
        <w:lastRenderedPageBreak/>
        <w:t>methods. A</w:t>
      </w:r>
      <w:ins w:id="178" w:author="Umbaugh, Scott" w:date="2018-04-08T15:55:00Z">
        <w:r w:rsidR="006808B2">
          <w:rPr>
            <w:rFonts w:eastAsia="Times New Roman" w:cs="Times New Roman"/>
            <w:szCs w:val="24"/>
          </w:rPr>
          <w:t xml:space="preserve">fter an algorithm has been setup </w:t>
        </w:r>
      </w:ins>
      <w:ins w:id="179" w:author="Umbaugh, Scott" w:date="2018-04-08T15:57:00Z">
        <w:r w:rsidR="006808B2">
          <w:rPr>
            <w:rFonts w:eastAsia="Times New Roman" w:cs="Times New Roman"/>
            <w:szCs w:val="24"/>
          </w:rPr>
          <w:t xml:space="preserve">and saved </w:t>
        </w:r>
      </w:ins>
      <w:ins w:id="180" w:author="Umbaugh, Scott" w:date="2018-04-08T15:55:00Z">
        <w:r w:rsidR="006808B2">
          <w:rPr>
            <w:rFonts w:eastAsia="Times New Roman" w:cs="Times New Roman"/>
            <w:szCs w:val="24"/>
          </w:rPr>
          <w:t xml:space="preserve">in an XML file, it can be used as </w:t>
        </w:r>
      </w:ins>
      <w:ins w:id="181" w:author="Umbaugh, Scott" w:date="2018-04-08T15:56:00Z">
        <w:r w:rsidR="006808B2">
          <w:rPr>
            <w:rFonts w:eastAsia="Times New Roman" w:cs="Times New Roman"/>
            <w:szCs w:val="24"/>
          </w:rPr>
          <w:t>input</w:t>
        </w:r>
      </w:ins>
      <w:del w:id="182" w:author="Umbaugh, Scott" w:date="2018-04-08T15:55:00Z">
        <w:r w:rsidRPr="00C41B23" w:rsidDel="006808B2">
          <w:rPr>
            <w:rFonts w:eastAsia="Times New Roman" w:cs="Times New Roman"/>
            <w:szCs w:val="24"/>
          </w:rPr>
          <w:delText>nd these</w:delText>
        </w:r>
      </w:del>
      <w:r w:rsidRPr="00C41B23">
        <w:rPr>
          <w:rFonts w:eastAsia="Times New Roman" w:cs="Times New Roman"/>
          <w:szCs w:val="24"/>
        </w:rPr>
        <w:t xml:space="preserve"> </w:t>
      </w:r>
      <w:del w:id="183" w:author="Umbaugh, Scott" w:date="2018-04-08T15:56:00Z">
        <w:r w:rsidRPr="00C41B23" w:rsidDel="006808B2">
          <w:rPr>
            <w:rFonts w:eastAsia="Times New Roman" w:cs="Times New Roman"/>
            <w:szCs w:val="24"/>
          </w:rPr>
          <w:delText xml:space="preserve">algorithms are </w:delText>
        </w:r>
        <w:r w:rsidDel="006808B2">
          <w:rPr>
            <w:rFonts w:eastAsia="Times New Roman" w:cs="Times New Roman"/>
            <w:szCs w:val="24"/>
          </w:rPr>
          <w:delText xml:space="preserve">inputted </w:delText>
        </w:r>
      </w:del>
      <w:r>
        <w:rPr>
          <w:rFonts w:eastAsia="Times New Roman" w:cs="Times New Roman"/>
          <w:szCs w:val="24"/>
        </w:rPr>
        <w:t>to</w:t>
      </w:r>
      <w:r w:rsidRPr="00C41B23">
        <w:rPr>
          <w:rFonts w:eastAsia="Times New Roman" w:cs="Times New Roman"/>
          <w:szCs w:val="24"/>
        </w:rPr>
        <w:t xml:space="preserve"> the clinical application </w:t>
      </w:r>
      <w:commentRangeStart w:id="184"/>
      <w:r w:rsidRPr="00C41B23">
        <w:rPr>
          <w:rFonts w:eastAsia="Times New Roman" w:cs="Times New Roman"/>
          <w:szCs w:val="24"/>
        </w:rPr>
        <w:t>software</w:t>
      </w:r>
      <w:commentRangeEnd w:id="184"/>
      <w:r w:rsidR="006808B2">
        <w:rPr>
          <w:rStyle w:val="CommentReference"/>
        </w:rPr>
        <w:commentReference w:id="184"/>
      </w:r>
      <w:r w:rsidRPr="00C41B23">
        <w:rPr>
          <w:rFonts w:eastAsia="Times New Roman" w:cs="Times New Roman"/>
          <w:szCs w:val="24"/>
        </w:rPr>
        <w:t xml:space="preserve">. </w:t>
      </w:r>
    </w:p>
    <w:p w14:paraId="6CC0575E" w14:textId="77777777" w:rsidR="007B44BD" w:rsidRPr="00875B51" w:rsidRDefault="00875B51" w:rsidP="00875B51">
      <w:pPr>
        <w:pStyle w:val="Heading2"/>
        <w:rPr>
          <w:rFonts w:ascii="Times New Roman" w:hAnsi="Times New Roman" w:cs="Times New Roman"/>
        </w:rPr>
      </w:pPr>
      <w:bookmarkStart w:id="185" w:name="_Toc510448384"/>
      <w:r w:rsidRPr="00875B51">
        <w:rPr>
          <w:rFonts w:ascii="Times New Roman" w:hAnsi="Times New Roman" w:cs="Times New Roman"/>
        </w:rPr>
        <w:t xml:space="preserve">3.2 </w:t>
      </w:r>
      <w:bookmarkStart w:id="186" w:name="_Toc500848806"/>
      <w:r w:rsidRPr="00875B51">
        <w:rPr>
          <w:rFonts w:ascii="Times New Roman" w:hAnsi="Times New Roman" w:cs="Times New Roman"/>
        </w:rPr>
        <w:t>Experimental</w:t>
      </w:r>
      <w:r w:rsidR="007B44BD" w:rsidRPr="00875B51">
        <w:rPr>
          <w:rFonts w:ascii="Times New Roman" w:hAnsi="Times New Roman" w:cs="Times New Roman"/>
        </w:rPr>
        <w:t xml:space="preserve"> Methods</w:t>
      </w:r>
      <w:bookmarkEnd w:id="185"/>
      <w:bookmarkEnd w:id="186"/>
    </w:p>
    <w:p w14:paraId="29E4A8A9" w14:textId="77777777" w:rsidR="007B44BD" w:rsidRPr="000950C8" w:rsidRDefault="007B44BD" w:rsidP="007B44BD">
      <w:pPr>
        <w:rPr>
          <w:rFonts w:cs="Times New Roman"/>
          <w:sz w:val="4"/>
          <w:szCs w:val="4"/>
        </w:rPr>
      </w:pPr>
    </w:p>
    <w:p w14:paraId="44272A72" w14:textId="318EDCD2" w:rsidR="00E01F43" w:rsidRPr="00C41B23" w:rsidRDefault="00BE6D4D" w:rsidP="00E01F43">
      <w:pPr>
        <w:spacing w:line="480" w:lineRule="auto"/>
        <w:rPr>
          <w:rFonts w:cs="Times New Roman"/>
        </w:rPr>
      </w:pPr>
      <w:r w:rsidRPr="00C41B23">
        <w:rPr>
          <w:rFonts w:cs="Times New Roman"/>
        </w:rPr>
        <w:t xml:space="preserve">The goal of this research is to find </w:t>
      </w:r>
      <w:r>
        <w:rPr>
          <w:rFonts w:cs="Times New Roman"/>
        </w:rPr>
        <w:t xml:space="preserve">the </w:t>
      </w:r>
      <w:ins w:id="187" w:author="Umbaugh, Scott" w:date="2018-04-08T16:06:00Z">
        <w:r w:rsidR="003657FF">
          <w:rPr>
            <w:rFonts w:cs="Times New Roman"/>
          </w:rPr>
          <w:t xml:space="preserve">methods and </w:t>
        </w:r>
      </w:ins>
      <w:r w:rsidRPr="00C41B23">
        <w:rPr>
          <w:rFonts w:cs="Times New Roman"/>
        </w:rPr>
        <w:t xml:space="preserve">features which </w:t>
      </w:r>
      <w:del w:id="188" w:author="Umbaugh, Scott" w:date="2018-04-08T15:58:00Z">
        <w:r w:rsidRPr="00C41B23" w:rsidDel="006808B2">
          <w:rPr>
            <w:rFonts w:cs="Times New Roman"/>
          </w:rPr>
          <w:delText xml:space="preserve">can </w:delText>
        </w:r>
      </w:del>
      <w:r>
        <w:rPr>
          <w:rFonts w:cs="Times New Roman"/>
        </w:rPr>
        <w:t xml:space="preserve">give </w:t>
      </w:r>
      <w:ins w:id="189" w:author="Umbaugh, Scott" w:date="2018-04-08T15:58:00Z">
        <w:r w:rsidR="006808B2">
          <w:rPr>
            <w:rFonts w:cs="Times New Roman"/>
          </w:rPr>
          <w:t xml:space="preserve">the </w:t>
        </w:r>
      </w:ins>
      <w:r>
        <w:rPr>
          <w:rFonts w:cs="Times New Roman"/>
        </w:rPr>
        <w:t>best results</w:t>
      </w:r>
      <w:ins w:id="190" w:author="Umbaugh, Scott" w:date="2018-04-08T16:15:00Z">
        <w:r w:rsidR="00E45BD4">
          <w:rPr>
            <w:rFonts w:cs="Times New Roman"/>
          </w:rPr>
          <w:t xml:space="preserve"> </w:t>
        </w:r>
      </w:ins>
      <w:del w:id="191" w:author="Umbaugh, Scott" w:date="2018-04-08T16:14:00Z">
        <w:r w:rsidDel="00E45BD4">
          <w:rPr>
            <w:rFonts w:cs="Times New Roman"/>
          </w:rPr>
          <w:delText xml:space="preserve"> </w:delText>
        </w:r>
      </w:del>
      <w:del w:id="192" w:author="Umbaugh, Scott" w:date="2018-04-08T16:15:00Z">
        <w:r w:rsidDel="00E45BD4">
          <w:rPr>
            <w:rFonts w:cs="Times New Roman"/>
          </w:rPr>
          <w:delText>in</w:delText>
        </w:r>
      </w:del>
      <w:ins w:id="193" w:author="Umbaugh, Scott" w:date="2018-04-08T16:15:00Z">
        <w:r w:rsidR="00E45BD4">
          <w:rPr>
            <w:rFonts w:cs="Times New Roman"/>
          </w:rPr>
          <w:t>for</w:t>
        </w:r>
      </w:ins>
      <w:r>
        <w:rPr>
          <w:rFonts w:cs="Times New Roman"/>
        </w:rPr>
        <w:t xml:space="preserve"> identifying </w:t>
      </w:r>
      <w:ins w:id="194" w:author="Umbaugh, Scott" w:date="2018-04-08T16:23:00Z">
        <w:r w:rsidR="00E45BD4">
          <w:t>syringomyelia</w:t>
        </w:r>
        <w:r w:rsidR="00E45BD4">
          <w:rPr>
            <w:rFonts w:cs="Times New Roman"/>
          </w:rPr>
          <w:t xml:space="preserve"> </w:t>
        </w:r>
      </w:ins>
      <w:del w:id="195" w:author="Umbaugh, Scott" w:date="2018-04-08T16:23:00Z">
        <w:r w:rsidDel="00E45BD4">
          <w:rPr>
            <w:rFonts w:cs="Times New Roman"/>
          </w:rPr>
          <w:delText xml:space="preserve">syrinx </w:delText>
        </w:r>
      </w:del>
      <w:ins w:id="196" w:author="Umbaugh, Scott" w:date="2018-04-08T16:23:00Z">
        <w:r w:rsidR="00E45BD4">
          <w:rPr>
            <w:rFonts w:cs="Times New Roman"/>
          </w:rPr>
          <w:t xml:space="preserve"> </w:t>
        </w:r>
      </w:ins>
      <w:r>
        <w:rPr>
          <w:rFonts w:cs="Times New Roman"/>
        </w:rPr>
        <w:t xml:space="preserve">in </w:t>
      </w:r>
      <w:r w:rsidR="00166924">
        <w:rPr>
          <w:rFonts w:cs="Times New Roman"/>
        </w:rPr>
        <w:t>Chiari dogs</w:t>
      </w:r>
      <w:r w:rsidRPr="00C41B23">
        <w:rPr>
          <w:rFonts w:cs="Times New Roman"/>
        </w:rPr>
        <w:t xml:space="preserve">. </w:t>
      </w:r>
      <w:del w:id="197" w:author="Umbaugh, Scott" w:date="2018-04-08T15:58:00Z">
        <w:r w:rsidR="006F7742" w:rsidDel="006808B2">
          <w:rPr>
            <w:rFonts w:cs="Times New Roman"/>
          </w:rPr>
          <w:delText>While analyzing</w:delText>
        </w:r>
      </w:del>
      <w:del w:id="198" w:author="Umbaugh, Scott" w:date="2018-04-08T16:03:00Z">
        <w:r w:rsidR="006F7742" w:rsidDel="003657FF">
          <w:rPr>
            <w:rFonts w:cs="Times New Roman"/>
          </w:rPr>
          <w:delText xml:space="preserve"> </w:delText>
        </w:r>
      </w:del>
      <w:del w:id="199" w:author="Umbaugh, Scott" w:date="2018-04-08T15:58:00Z">
        <w:r w:rsidR="006F7742" w:rsidDel="006808B2">
          <w:rPr>
            <w:rFonts w:cs="Times New Roman"/>
          </w:rPr>
          <w:delText xml:space="preserve">we came to know </w:delText>
        </w:r>
      </w:del>
      <w:del w:id="200" w:author="Umbaugh, Scott" w:date="2018-04-08T16:03:00Z">
        <w:r w:rsidR="006F7742" w:rsidDel="003657FF">
          <w:rPr>
            <w:rFonts w:cs="Times New Roman"/>
          </w:rPr>
          <w:delText>t</w:delText>
        </w:r>
      </w:del>
      <w:ins w:id="201" w:author="Umbaugh, Scott" w:date="2018-04-08T16:03:00Z">
        <w:r w:rsidR="003657FF">
          <w:rPr>
            <w:rFonts w:cs="Times New Roman"/>
          </w:rPr>
          <w:t>T</w:t>
        </w:r>
      </w:ins>
      <w:r w:rsidR="006F7742">
        <w:rPr>
          <w:rFonts w:cs="Times New Roman"/>
        </w:rPr>
        <w:t xml:space="preserve">he </w:t>
      </w:r>
      <w:ins w:id="202" w:author="Umbaugh, Scott" w:date="2018-04-08T16:03:00Z">
        <w:r w:rsidR="003657FF">
          <w:rPr>
            <w:rFonts w:cs="Times New Roman"/>
          </w:rPr>
          <w:t xml:space="preserve">initial </w:t>
        </w:r>
      </w:ins>
      <w:r w:rsidR="006F7742">
        <w:rPr>
          <w:rFonts w:cs="Times New Roman"/>
        </w:rPr>
        <w:t>mask</w:t>
      </w:r>
      <w:ins w:id="203" w:author="Umbaugh, Scott" w:date="2018-04-08T15:58:00Z">
        <w:r w:rsidR="006808B2">
          <w:rPr>
            <w:rFonts w:cs="Times New Roman"/>
          </w:rPr>
          <w:t>s</w:t>
        </w:r>
      </w:ins>
      <w:r w:rsidR="006F7742">
        <w:rPr>
          <w:rFonts w:cs="Times New Roman"/>
        </w:rPr>
        <w:t xml:space="preserve"> used </w:t>
      </w:r>
      <w:del w:id="204" w:author="Umbaugh, Scott" w:date="2018-04-08T16:30:00Z">
        <w:r w:rsidR="006F7742" w:rsidDel="00E819F6">
          <w:rPr>
            <w:rFonts w:cs="Times New Roman"/>
          </w:rPr>
          <w:delText>for the images</w:delText>
        </w:r>
      </w:del>
      <w:del w:id="205" w:author="Umbaugh, Scott" w:date="2018-04-08T15:58:00Z">
        <w:r w:rsidR="006F7742" w:rsidDel="006808B2">
          <w:rPr>
            <w:rFonts w:cs="Times New Roman"/>
          </w:rPr>
          <w:delText xml:space="preserve"> were larger i.e.</w:delText>
        </w:r>
      </w:del>
      <w:del w:id="206" w:author="Umbaugh, Scott" w:date="2018-04-08T16:30:00Z">
        <w:r w:rsidR="006F7742" w:rsidDel="00E819F6">
          <w:rPr>
            <w:rFonts w:cs="Times New Roman"/>
          </w:rPr>
          <w:delText xml:space="preserve"> </w:delText>
        </w:r>
      </w:del>
      <w:r w:rsidR="006F7742" w:rsidRPr="0035203A">
        <w:rPr>
          <w:rFonts w:eastAsia="Times New Roman" w:cs="Times New Roman"/>
          <w:color w:val="000000"/>
          <w:szCs w:val="24"/>
        </w:rPr>
        <w:t>include</w:t>
      </w:r>
      <w:ins w:id="207" w:author="Umbaugh, Scott" w:date="2018-04-08T15:59:00Z">
        <w:r w:rsidR="006808B2">
          <w:rPr>
            <w:rFonts w:eastAsia="Times New Roman" w:cs="Times New Roman"/>
            <w:color w:val="000000"/>
            <w:szCs w:val="24"/>
          </w:rPr>
          <w:t>d</w:t>
        </w:r>
      </w:ins>
      <w:r w:rsidR="006F7742" w:rsidRPr="0035203A">
        <w:rPr>
          <w:rFonts w:eastAsia="Times New Roman" w:cs="Times New Roman"/>
          <w:color w:val="000000"/>
          <w:szCs w:val="24"/>
        </w:rPr>
        <w:t xml:space="preserve"> peripheral</w:t>
      </w:r>
      <w:del w:id="208" w:author="Umbaugh, Scott" w:date="2018-04-08T15:58:00Z">
        <w:r w:rsidR="006F7742" w:rsidRPr="0035203A" w:rsidDel="006808B2">
          <w:rPr>
            <w:rFonts w:eastAsia="Times New Roman" w:cs="Times New Roman"/>
            <w:color w:val="000000"/>
            <w:szCs w:val="24"/>
          </w:rPr>
          <w:delText>s</w:delText>
        </w:r>
      </w:del>
      <w:r w:rsidR="006F7742" w:rsidRPr="0035203A">
        <w:rPr>
          <w:rFonts w:eastAsia="Times New Roman" w:cs="Times New Roman"/>
          <w:color w:val="000000"/>
          <w:szCs w:val="24"/>
        </w:rPr>
        <w:t xml:space="preserve"> a</w:t>
      </w:r>
      <w:r w:rsidR="006F7742">
        <w:rPr>
          <w:rFonts w:eastAsia="Times New Roman" w:cs="Times New Roman"/>
          <w:color w:val="000000"/>
          <w:szCs w:val="24"/>
        </w:rPr>
        <w:t xml:space="preserve">reas such as muzzle, ears, etc., </w:t>
      </w:r>
      <w:ins w:id="209" w:author="Umbaugh, Scott" w:date="2018-04-08T15:59:00Z">
        <w:r w:rsidR="006808B2">
          <w:rPr>
            <w:rFonts w:eastAsia="Times New Roman" w:cs="Times New Roman"/>
            <w:color w:val="000000"/>
            <w:szCs w:val="24"/>
          </w:rPr>
          <w:t xml:space="preserve">and </w:t>
        </w:r>
      </w:ins>
      <w:ins w:id="210" w:author="Umbaugh, Scott" w:date="2018-04-08T16:03:00Z">
        <w:r w:rsidR="003657FF">
          <w:rPr>
            <w:rFonts w:eastAsia="Times New Roman" w:cs="Times New Roman"/>
            <w:color w:val="000000"/>
            <w:szCs w:val="24"/>
          </w:rPr>
          <w:t xml:space="preserve">a number of experiments were performed using these masks, later referred to as the large masks. </w:t>
        </w:r>
        <w:r w:rsidR="00E819F6">
          <w:rPr>
            <w:rFonts w:eastAsia="Times New Roman" w:cs="Times New Roman"/>
            <w:color w:val="000000"/>
            <w:szCs w:val="24"/>
          </w:rPr>
          <w:t xml:space="preserve">During discussion of these results with the </w:t>
        </w:r>
      </w:ins>
      <w:ins w:id="211" w:author="Umbaugh, Scott" w:date="2018-04-08T16:31:00Z">
        <w:r w:rsidR="00E819F6">
          <w:rPr>
            <w:rFonts w:eastAsia="Times New Roman" w:cs="Times New Roman"/>
            <w:color w:val="000000"/>
            <w:szCs w:val="24"/>
          </w:rPr>
          <w:t>domain</w:t>
        </w:r>
      </w:ins>
      <w:ins w:id="212" w:author="Umbaugh, Scott" w:date="2018-04-08T16:03:00Z">
        <w:r w:rsidR="00E819F6">
          <w:rPr>
            <w:rFonts w:eastAsia="Times New Roman" w:cs="Times New Roman"/>
            <w:color w:val="000000"/>
            <w:szCs w:val="24"/>
          </w:rPr>
          <w:t xml:space="preserve"> </w:t>
        </w:r>
      </w:ins>
      <w:ins w:id="213" w:author="Umbaugh, Scott" w:date="2018-04-08T16:31:00Z">
        <w:r w:rsidR="00E819F6">
          <w:rPr>
            <w:rFonts w:eastAsia="Times New Roman" w:cs="Times New Roman"/>
            <w:color w:val="000000"/>
            <w:szCs w:val="24"/>
          </w:rPr>
          <w:t>experts from LIVS</w:t>
        </w:r>
      </w:ins>
      <w:ins w:id="214" w:author="Umbaugh, Scott" w:date="2018-04-08T16:32:00Z">
        <w:r w:rsidR="00E819F6">
          <w:rPr>
            <w:rFonts w:eastAsia="Times New Roman" w:cs="Times New Roman"/>
            <w:color w:val="000000"/>
            <w:szCs w:val="24"/>
          </w:rPr>
          <w:t xml:space="preserve"> </w:t>
        </w:r>
      </w:ins>
      <w:ins w:id="215" w:author="Umbaugh, Scott" w:date="2018-04-08T15:59:00Z">
        <w:r w:rsidR="003657FF">
          <w:rPr>
            <w:rFonts w:eastAsia="Times New Roman" w:cs="Times New Roman"/>
            <w:color w:val="000000"/>
            <w:szCs w:val="24"/>
          </w:rPr>
          <w:t>a</w:t>
        </w:r>
        <w:r w:rsidR="00E819F6">
          <w:rPr>
            <w:rFonts w:eastAsia="Times New Roman" w:cs="Times New Roman"/>
            <w:color w:val="000000"/>
            <w:szCs w:val="24"/>
          </w:rPr>
          <w:t xml:space="preserve"> question</w:t>
        </w:r>
        <w:r w:rsidR="006808B2">
          <w:rPr>
            <w:rFonts w:eastAsia="Times New Roman" w:cs="Times New Roman"/>
            <w:color w:val="000000"/>
            <w:szCs w:val="24"/>
          </w:rPr>
          <w:t xml:space="preserve"> </w:t>
        </w:r>
      </w:ins>
      <w:ins w:id="216" w:author="Umbaugh, Scott" w:date="2018-04-08T16:32:00Z">
        <w:r w:rsidR="00E819F6">
          <w:rPr>
            <w:rFonts w:eastAsia="Times New Roman" w:cs="Times New Roman"/>
            <w:color w:val="000000"/>
            <w:szCs w:val="24"/>
          </w:rPr>
          <w:t>arose regarding the inclusion of</w:t>
        </w:r>
      </w:ins>
      <w:ins w:id="217" w:author="Umbaugh, Scott" w:date="2018-04-08T15:59:00Z">
        <w:r w:rsidR="003657FF">
          <w:rPr>
            <w:rFonts w:eastAsia="Times New Roman" w:cs="Times New Roman"/>
            <w:color w:val="000000"/>
            <w:szCs w:val="24"/>
          </w:rPr>
          <w:t xml:space="preserve"> the </w:t>
        </w:r>
      </w:ins>
      <w:ins w:id="218" w:author="Umbaugh, Scott" w:date="2018-04-08T16:04:00Z">
        <w:r w:rsidR="003657FF">
          <w:rPr>
            <w:rFonts w:eastAsia="Times New Roman" w:cs="Times New Roman"/>
            <w:color w:val="000000"/>
            <w:szCs w:val="24"/>
          </w:rPr>
          <w:t>peripheral</w:t>
        </w:r>
      </w:ins>
      <w:ins w:id="219" w:author="Umbaugh, Scott" w:date="2018-04-08T15:59:00Z">
        <w:r w:rsidR="003657FF">
          <w:rPr>
            <w:rFonts w:eastAsia="Times New Roman" w:cs="Times New Roman"/>
            <w:color w:val="000000"/>
            <w:szCs w:val="24"/>
          </w:rPr>
          <w:t xml:space="preserve"> </w:t>
        </w:r>
      </w:ins>
      <w:ins w:id="220" w:author="Umbaugh, Scott" w:date="2018-04-08T16:07:00Z">
        <w:r w:rsidR="003657FF">
          <w:rPr>
            <w:rFonts w:eastAsia="Times New Roman" w:cs="Times New Roman"/>
            <w:color w:val="000000"/>
            <w:szCs w:val="24"/>
          </w:rPr>
          <w:t xml:space="preserve">areas </w:t>
        </w:r>
      </w:ins>
      <w:ins w:id="221" w:author="Umbaugh, Scott" w:date="2018-04-08T16:33:00Z">
        <w:r w:rsidR="00E819F6">
          <w:rPr>
            <w:rFonts w:eastAsia="Times New Roman" w:cs="Times New Roman"/>
            <w:color w:val="000000"/>
            <w:szCs w:val="24"/>
          </w:rPr>
          <w:t xml:space="preserve">and how that may affect </w:t>
        </w:r>
      </w:ins>
      <w:ins w:id="222" w:author="Umbaugh, Scott" w:date="2018-04-08T15:59:00Z">
        <w:r w:rsidR="006808B2">
          <w:rPr>
            <w:rFonts w:eastAsia="Times New Roman" w:cs="Times New Roman"/>
            <w:color w:val="000000"/>
            <w:szCs w:val="24"/>
          </w:rPr>
          <w:t xml:space="preserve">the </w:t>
        </w:r>
      </w:ins>
      <w:ins w:id="223" w:author="Umbaugh, Scott" w:date="2018-04-08T16:31:00Z">
        <w:r w:rsidR="00E819F6">
          <w:rPr>
            <w:rFonts w:eastAsia="Times New Roman" w:cs="Times New Roman"/>
            <w:color w:val="000000"/>
            <w:szCs w:val="24"/>
          </w:rPr>
          <w:t xml:space="preserve">experimental </w:t>
        </w:r>
      </w:ins>
      <w:ins w:id="224" w:author="Umbaugh, Scott" w:date="2018-04-08T15:59:00Z">
        <w:r w:rsidR="006808B2">
          <w:rPr>
            <w:rFonts w:eastAsia="Times New Roman" w:cs="Times New Roman"/>
            <w:color w:val="000000"/>
            <w:szCs w:val="24"/>
          </w:rPr>
          <w:t xml:space="preserve">outcome. </w:t>
        </w:r>
      </w:ins>
      <w:del w:id="225" w:author="Umbaugh, Scott" w:date="2018-04-08T16:00:00Z">
        <w:r w:rsidR="006F7742" w:rsidDel="006808B2">
          <w:rPr>
            <w:rFonts w:eastAsia="Times New Roman" w:cs="Times New Roman"/>
            <w:color w:val="000000"/>
            <w:szCs w:val="24"/>
          </w:rPr>
          <w:delText xml:space="preserve">which may give different result while using small mask that does not </w:delText>
        </w:r>
        <w:r w:rsidR="006F7742" w:rsidRPr="0035203A" w:rsidDel="006808B2">
          <w:rPr>
            <w:rFonts w:eastAsia="Times New Roman" w:cs="Times New Roman"/>
            <w:color w:val="000000"/>
            <w:szCs w:val="24"/>
          </w:rPr>
          <w:delText xml:space="preserve">include peripherals areas such as muzzle, ears, etc. </w:delText>
        </w:r>
      </w:del>
      <w:ins w:id="226" w:author="Umbaugh, Scott" w:date="2018-04-08T16:01:00Z">
        <w:r w:rsidR="006808B2">
          <w:rPr>
            <w:rFonts w:eastAsia="Times New Roman" w:cs="Times New Roman"/>
            <w:color w:val="000000"/>
            <w:szCs w:val="24"/>
          </w:rPr>
          <w:t>Therefore</w:t>
        </w:r>
      </w:ins>
      <w:ins w:id="227" w:author="Umbaugh, Scott" w:date="2018-04-08T16:33:00Z">
        <w:r w:rsidR="00E819F6">
          <w:rPr>
            <w:rFonts w:eastAsia="Times New Roman" w:cs="Times New Roman"/>
            <w:color w:val="000000"/>
            <w:szCs w:val="24"/>
          </w:rPr>
          <w:t>,</w:t>
        </w:r>
      </w:ins>
      <w:ins w:id="228" w:author="Umbaugh, Scott" w:date="2018-04-08T16:00:00Z">
        <w:r w:rsidR="006808B2">
          <w:rPr>
            <w:rFonts w:eastAsia="Times New Roman" w:cs="Times New Roman"/>
            <w:color w:val="000000"/>
            <w:szCs w:val="24"/>
          </w:rPr>
          <w:t xml:space="preserve"> it </w:t>
        </w:r>
      </w:ins>
      <w:ins w:id="229" w:author="Umbaugh, Scott" w:date="2018-04-08T16:01:00Z">
        <w:r w:rsidR="006808B2">
          <w:rPr>
            <w:rFonts w:eastAsia="Times New Roman" w:cs="Times New Roman"/>
            <w:color w:val="000000"/>
            <w:szCs w:val="24"/>
          </w:rPr>
          <w:t>was</w:t>
        </w:r>
      </w:ins>
      <w:ins w:id="230" w:author="Umbaugh, Scott" w:date="2018-04-08T16:00:00Z">
        <w:r w:rsidR="006808B2">
          <w:rPr>
            <w:rFonts w:eastAsia="Times New Roman" w:cs="Times New Roman"/>
            <w:color w:val="000000"/>
            <w:szCs w:val="24"/>
          </w:rPr>
          <w:t xml:space="preserve"> decided that we should generate smaller masks that did not include the peripheral areas and perform experiments</w:t>
        </w:r>
      </w:ins>
      <w:ins w:id="231" w:author="Umbaugh, Scott" w:date="2018-04-08T16:01:00Z">
        <w:r w:rsidR="006808B2">
          <w:rPr>
            <w:rFonts w:eastAsia="Times New Roman" w:cs="Times New Roman"/>
            <w:color w:val="000000"/>
            <w:szCs w:val="24"/>
          </w:rPr>
          <w:t xml:space="preserve"> comparing results with the small and large masks</w:t>
        </w:r>
      </w:ins>
      <w:ins w:id="232" w:author="Umbaugh, Scott" w:date="2018-04-08T16:00:00Z">
        <w:r w:rsidR="006808B2">
          <w:rPr>
            <w:rFonts w:eastAsia="Times New Roman" w:cs="Times New Roman"/>
            <w:color w:val="000000"/>
            <w:szCs w:val="24"/>
          </w:rPr>
          <w:t xml:space="preserve">. </w:t>
        </w:r>
      </w:ins>
      <w:del w:id="233" w:author="Umbaugh, Scott" w:date="2018-04-08T16:34:00Z">
        <w:r w:rsidRPr="00C41B23" w:rsidDel="00E819F6">
          <w:rPr>
            <w:rFonts w:cs="Times New Roman"/>
          </w:rPr>
          <w:delText>Therefore,</w:delText>
        </w:r>
        <w:r w:rsidDel="00E819F6">
          <w:rPr>
            <w:rFonts w:cs="Times New Roman"/>
          </w:rPr>
          <w:delText xml:space="preserve"> it can be expected that</w:delText>
        </w:r>
        <w:r w:rsidRPr="00C41B23" w:rsidDel="00E819F6">
          <w:rPr>
            <w:rFonts w:cs="Times New Roman"/>
          </w:rPr>
          <w:delText xml:space="preserve"> the collection of </w:delText>
        </w:r>
        <w:r w:rsidR="006F7742" w:rsidDel="00E819F6">
          <w:rPr>
            <w:rFonts w:cs="Times New Roman"/>
          </w:rPr>
          <w:delText>features and data</w:delText>
        </w:r>
        <w:r w:rsidRPr="00C41B23" w:rsidDel="00E819F6">
          <w:rPr>
            <w:rFonts w:cs="Times New Roman"/>
          </w:rPr>
          <w:delText xml:space="preserve"> of such individual experim</w:delText>
        </w:r>
        <w:r w:rsidR="006F7742" w:rsidDel="00E819F6">
          <w:rPr>
            <w:rFonts w:cs="Times New Roman"/>
          </w:rPr>
          <w:delText xml:space="preserve">ents when analyzed can reveal </w:delText>
        </w:r>
      </w:del>
      <w:ins w:id="234" w:author="Umbaugh, Scott" w:date="2018-04-08T16:34:00Z">
        <w:r w:rsidR="00E819F6">
          <w:rPr>
            <w:rFonts w:cs="Times New Roman"/>
          </w:rPr>
          <w:t xml:space="preserve">A series of experiments were defined to help find </w:t>
        </w:r>
      </w:ins>
      <w:r w:rsidR="006F7742">
        <w:rPr>
          <w:rFonts w:cs="Times New Roman"/>
        </w:rPr>
        <w:t>the best way</w:t>
      </w:r>
      <w:r w:rsidRPr="00C41B23">
        <w:rPr>
          <w:rFonts w:cs="Times New Roman"/>
        </w:rPr>
        <w:t xml:space="preserve"> </w:t>
      </w:r>
      <w:r w:rsidR="006F7742">
        <w:rPr>
          <w:rFonts w:cs="Times New Roman"/>
        </w:rPr>
        <w:t xml:space="preserve">to identify syrinx in </w:t>
      </w:r>
      <w:ins w:id="235" w:author="Umbaugh, Scott" w:date="2018-04-08T16:34:00Z">
        <w:r w:rsidR="00E819F6">
          <w:rPr>
            <w:rFonts w:cs="Times New Roman"/>
          </w:rPr>
          <w:t xml:space="preserve">the </w:t>
        </w:r>
      </w:ins>
      <w:r w:rsidR="006F7742">
        <w:rPr>
          <w:rFonts w:cs="Times New Roman"/>
        </w:rPr>
        <w:t>Chiari dogs</w:t>
      </w:r>
      <w:ins w:id="236" w:author="Umbaugh, Scott" w:date="2018-04-08T16:34:00Z">
        <w:r w:rsidR="00E819F6">
          <w:rPr>
            <w:rFonts w:cs="Times New Roman"/>
          </w:rPr>
          <w:t>; now including not just various features and pattern classification methods</w:t>
        </w:r>
      </w:ins>
      <w:ins w:id="237" w:author="Umbaugh, Scott" w:date="2018-04-08T16:35:00Z">
        <w:r w:rsidR="00E819F6">
          <w:rPr>
            <w:rFonts w:cs="Times New Roman"/>
          </w:rPr>
          <w:t>, but also two types of masks – small and large</w:t>
        </w:r>
      </w:ins>
      <w:r w:rsidRPr="00C41B23">
        <w:rPr>
          <w:rFonts w:cs="Times New Roman"/>
        </w:rPr>
        <w:t>.</w:t>
      </w:r>
      <w:del w:id="238" w:author="Umbaugh, Scott" w:date="2018-04-08T16:35:00Z">
        <w:r w:rsidRPr="00C41B23" w:rsidDel="00E819F6">
          <w:rPr>
            <w:rFonts w:cs="Times New Roman"/>
          </w:rPr>
          <w:delText xml:space="preserve"> Therefore, </w:delText>
        </w:r>
        <w:r w:rsidR="006F7742" w:rsidDel="00E819F6">
          <w:rPr>
            <w:rFonts w:cs="Times New Roman"/>
          </w:rPr>
          <w:delText>t</w:delText>
        </w:r>
      </w:del>
      <w:ins w:id="239" w:author="Umbaugh, Scott" w:date="2018-04-08T16:35:00Z">
        <w:r w:rsidR="00E819F6">
          <w:rPr>
            <w:rFonts w:cs="Times New Roman"/>
          </w:rPr>
          <w:t xml:space="preserve"> T</w:t>
        </w:r>
      </w:ins>
      <w:r w:rsidR="006F7742">
        <w:rPr>
          <w:rFonts w:cs="Times New Roman"/>
        </w:rPr>
        <w:t>he</w:t>
      </w:r>
      <w:ins w:id="240" w:author="Umbaugh, Scott" w:date="2018-04-08T16:35:00Z">
        <w:r w:rsidR="00E819F6">
          <w:rPr>
            <w:rFonts w:cs="Times New Roman"/>
          </w:rPr>
          <w:t xml:space="preserve"> </w:t>
        </w:r>
      </w:ins>
      <w:del w:id="241" w:author="Umbaugh, Scott" w:date="2018-04-08T16:35:00Z">
        <w:r w:rsidR="006F7742" w:rsidDel="00E819F6">
          <w:rPr>
            <w:rFonts w:cs="Times New Roman"/>
          </w:rPr>
          <w:delText xml:space="preserve"> </w:delText>
        </w:r>
        <w:r w:rsidRPr="00C41B23" w:rsidDel="00E819F6">
          <w:rPr>
            <w:rFonts w:cs="Times New Roman"/>
          </w:rPr>
          <w:delText>whol</w:delText>
        </w:r>
      </w:del>
      <w:r w:rsidRPr="00C41B23">
        <w:rPr>
          <w:rFonts w:cs="Times New Roman"/>
        </w:rPr>
        <w:t>e</w:t>
      </w:r>
      <w:ins w:id="242" w:author="Umbaugh, Scott" w:date="2018-04-08T16:35:00Z">
        <w:r w:rsidR="00E819F6">
          <w:rPr>
            <w:rFonts w:cs="Times New Roman"/>
          </w:rPr>
          <w:t>ntire</w:t>
        </w:r>
      </w:ins>
      <w:r w:rsidRPr="00C41B23">
        <w:rPr>
          <w:rFonts w:cs="Times New Roman"/>
        </w:rPr>
        <w:t xml:space="preserve"> process consists of </w:t>
      </w:r>
      <w:ins w:id="243" w:author="Umbaugh, Scott" w:date="2018-04-08T16:36:00Z">
        <w:r w:rsidR="00E819F6">
          <w:rPr>
            <w:rFonts w:cs="Times New Roman"/>
          </w:rPr>
          <w:t>numerous</w:t>
        </w:r>
      </w:ins>
      <w:del w:id="244" w:author="Umbaugh, Scott" w:date="2018-04-08T16:36:00Z">
        <w:r w:rsidRPr="00C41B23" w:rsidDel="00E819F6">
          <w:rPr>
            <w:rFonts w:cs="Times New Roman"/>
          </w:rPr>
          <w:delText>several</w:delText>
        </w:r>
      </w:del>
      <w:r w:rsidRPr="00C41B23">
        <w:rPr>
          <w:rFonts w:cs="Times New Roman"/>
        </w:rPr>
        <w:t xml:space="preserve"> individual</w:t>
      </w:r>
      <w:r w:rsidR="0031492E">
        <w:rPr>
          <w:rFonts w:cs="Times New Roman"/>
        </w:rPr>
        <w:t xml:space="preserve"> steps and procedures to follow. </w:t>
      </w:r>
    </w:p>
    <w:p w14:paraId="2D942318" w14:textId="77777777" w:rsidR="00EA4B21" w:rsidRDefault="00261845" w:rsidP="00AD1BD9">
      <w:pPr>
        <w:pStyle w:val="Heading3"/>
        <w:numPr>
          <w:ilvl w:val="0"/>
          <w:numId w:val="3"/>
        </w:numPr>
        <w:spacing w:line="480" w:lineRule="auto"/>
        <w:ind w:left="360"/>
        <w:rPr>
          <w:rFonts w:ascii="Times New Roman" w:hAnsi="Times New Roman" w:cs="Times New Roman"/>
        </w:rPr>
      </w:pPr>
      <w:bookmarkStart w:id="245" w:name="_Toc510448385"/>
      <w:r>
        <w:rPr>
          <w:rFonts w:ascii="Times New Roman" w:hAnsi="Times New Roman" w:cs="Times New Roman"/>
        </w:rPr>
        <w:t>Compare results from different set features</w:t>
      </w:r>
      <w:r w:rsidR="00D47412">
        <w:rPr>
          <w:rFonts w:ascii="Times New Roman" w:hAnsi="Times New Roman" w:cs="Times New Roman"/>
        </w:rPr>
        <w:t xml:space="preserve"> with large mask</w:t>
      </w:r>
      <w:bookmarkEnd w:id="245"/>
    </w:p>
    <w:p w14:paraId="271314BB" w14:textId="6F0BA63D" w:rsidR="00261845" w:rsidRDefault="008A640C" w:rsidP="00E31EF3">
      <w:pPr>
        <w:spacing w:line="480" w:lineRule="auto"/>
        <w:rPr>
          <w:rFonts w:cs="Times New Roman"/>
        </w:rPr>
      </w:pPr>
      <w:r>
        <w:rPr>
          <w:rFonts w:cs="Times New Roman"/>
        </w:rPr>
        <w:t xml:space="preserve">The first experiment for this research </w:t>
      </w:r>
      <w:proofErr w:type="gramStart"/>
      <w:ins w:id="246" w:author="Umbaugh, Scott" w:date="2018-04-08T16:36:00Z">
        <w:r w:rsidR="00F12D54">
          <w:rPr>
            <w:rFonts w:cs="Times New Roman"/>
          </w:rPr>
          <w:t>wa</w:t>
        </w:r>
      </w:ins>
      <w:proofErr w:type="gramEnd"/>
      <w:del w:id="247" w:author="Umbaugh, Scott" w:date="2018-04-08T16:36:00Z">
        <w:r w:rsidDel="00F12D54">
          <w:rPr>
            <w:rFonts w:cs="Times New Roman"/>
          </w:rPr>
          <w:delText>i</w:delText>
        </w:r>
      </w:del>
      <w:r>
        <w:rPr>
          <w:rFonts w:cs="Times New Roman"/>
        </w:rPr>
        <w:t xml:space="preserve">s to find the features which </w:t>
      </w:r>
      <w:ins w:id="248" w:author="Umbaugh, Scott" w:date="2018-04-08T16:36:00Z">
        <w:r w:rsidR="00F12D54">
          <w:rPr>
            <w:rFonts w:cs="Times New Roman"/>
          </w:rPr>
          <w:t>provide</w:t>
        </w:r>
      </w:ins>
      <w:del w:id="249" w:author="Umbaugh, Scott" w:date="2018-04-08T16:36:00Z">
        <w:r w:rsidDel="00F12D54">
          <w:rPr>
            <w:rFonts w:cs="Times New Roman"/>
          </w:rPr>
          <w:delText>gives</w:delText>
        </w:r>
      </w:del>
      <w:r>
        <w:rPr>
          <w:rFonts w:cs="Times New Roman"/>
        </w:rPr>
        <w:t xml:space="preserve"> the best result. To </w:t>
      </w:r>
      <w:commentRangeStart w:id="250"/>
      <w:r>
        <w:rPr>
          <w:rFonts w:cs="Times New Roman"/>
        </w:rPr>
        <w:t>compare</w:t>
      </w:r>
      <w:commentRangeEnd w:id="250"/>
      <w:r w:rsidR="00C25CCD">
        <w:rPr>
          <w:rStyle w:val="CommentReference"/>
        </w:rPr>
        <w:commentReference w:id="250"/>
      </w:r>
      <w:r>
        <w:rPr>
          <w:rFonts w:cs="Times New Roman"/>
        </w:rPr>
        <w:t xml:space="preserve"> combinations of features</w:t>
      </w:r>
      <w:r w:rsidR="00587DC1">
        <w:rPr>
          <w:rFonts w:cs="Times New Roman"/>
        </w:rPr>
        <w:t>,</w:t>
      </w:r>
      <w:r>
        <w:rPr>
          <w:rFonts w:cs="Times New Roman"/>
        </w:rPr>
        <w:t xml:space="preserve"> </w:t>
      </w:r>
      <w:ins w:id="251" w:author="Umbaugh, Scott" w:date="2018-04-08T16:36:00Z">
        <w:r w:rsidR="00F12D54">
          <w:rPr>
            <w:rFonts w:cs="Times New Roman"/>
          </w:rPr>
          <w:t xml:space="preserve">a </w:t>
        </w:r>
      </w:ins>
      <w:r>
        <w:rPr>
          <w:rFonts w:cs="Times New Roman"/>
        </w:rPr>
        <w:t xml:space="preserve">total </w:t>
      </w:r>
      <w:ins w:id="252" w:author="Umbaugh, Scott" w:date="2018-04-08T16:36:00Z">
        <w:r w:rsidR="00F12D54">
          <w:rPr>
            <w:rFonts w:cs="Times New Roman"/>
          </w:rPr>
          <w:t xml:space="preserve">of </w:t>
        </w:r>
      </w:ins>
      <w:r>
        <w:rPr>
          <w:rFonts w:cs="Times New Roman"/>
        </w:rPr>
        <w:t xml:space="preserve">195 images </w:t>
      </w:r>
      <w:r w:rsidR="00587DC1" w:rsidRPr="000950C8">
        <w:rPr>
          <w:color w:val="000000"/>
        </w:rPr>
        <w:t xml:space="preserve">with top of head (A1D) view </w:t>
      </w:r>
      <w:ins w:id="253" w:author="Umbaugh, Scott" w:date="2018-04-08T16:37:00Z">
        <w:r w:rsidR="00F12D54">
          <w:rPr>
            <w:rFonts w:cs="Times New Roman"/>
          </w:rPr>
          <w:t>and the</w:t>
        </w:r>
      </w:ins>
      <w:del w:id="254" w:author="Umbaugh, Scott" w:date="2018-04-08T16:37:00Z">
        <w:r w:rsidDel="00F12D54">
          <w:rPr>
            <w:rFonts w:cs="Times New Roman"/>
          </w:rPr>
          <w:delText>having</w:delText>
        </w:r>
      </w:del>
      <w:r>
        <w:rPr>
          <w:rFonts w:cs="Times New Roman"/>
        </w:rPr>
        <w:t xml:space="preserve"> </w:t>
      </w:r>
      <w:ins w:id="255" w:author="Umbaugh, Scott" w:date="2018-04-08T16:39:00Z">
        <w:r w:rsidR="00C25CCD">
          <w:rPr>
            <w:rFonts w:cs="Times New Roman"/>
          </w:rPr>
          <w:t>initial (</w:t>
        </w:r>
      </w:ins>
      <w:r>
        <w:rPr>
          <w:rFonts w:cs="Times New Roman"/>
        </w:rPr>
        <w:t>large</w:t>
      </w:r>
      <w:ins w:id="256" w:author="Umbaugh, Scott" w:date="2018-04-08T16:39:00Z">
        <w:r w:rsidR="00C25CCD">
          <w:rPr>
            <w:rFonts w:cs="Times New Roman"/>
          </w:rPr>
          <w:t>)</w:t>
        </w:r>
      </w:ins>
      <w:del w:id="257" w:author="Umbaugh, Scott" w:date="2018-04-08T16:37:00Z">
        <w:r w:rsidDel="00F12D54">
          <w:rPr>
            <w:rFonts w:cs="Times New Roman"/>
          </w:rPr>
          <w:delText>r</w:delText>
        </w:r>
      </w:del>
      <w:r>
        <w:rPr>
          <w:rFonts w:cs="Times New Roman"/>
        </w:rPr>
        <w:t xml:space="preserve"> mask</w:t>
      </w:r>
      <w:ins w:id="258" w:author="Umbaugh, Scott" w:date="2018-04-08T16:38:00Z">
        <w:r w:rsidR="00F12D54">
          <w:rPr>
            <w:rFonts w:cs="Times New Roman"/>
          </w:rPr>
          <w:t>s</w:t>
        </w:r>
      </w:ins>
      <w:r>
        <w:rPr>
          <w:rFonts w:cs="Times New Roman"/>
        </w:rPr>
        <w:t xml:space="preserve"> </w:t>
      </w:r>
      <w:ins w:id="259" w:author="Umbaugh, Scott" w:date="2018-04-08T16:38:00Z">
        <w:r w:rsidR="00F12D54">
          <w:rPr>
            <w:rFonts w:cs="Times New Roman"/>
          </w:rPr>
          <w:t>were used</w:t>
        </w:r>
      </w:ins>
      <w:del w:id="260" w:author="Umbaugh, Scott" w:date="2018-04-08T16:38:00Z">
        <w:r w:rsidDel="00F12D54">
          <w:rPr>
            <w:rFonts w:cs="Times New Roman"/>
          </w:rPr>
          <w:delText>is selected</w:delText>
        </w:r>
      </w:del>
      <w:r>
        <w:rPr>
          <w:rFonts w:cs="Times New Roman"/>
        </w:rPr>
        <w:t xml:space="preserve">. </w:t>
      </w:r>
      <w:r w:rsidR="00587DC1" w:rsidRPr="000950C8">
        <w:rPr>
          <w:color w:val="000000"/>
        </w:rPr>
        <w:t xml:space="preserve">The images are divided into two </w:t>
      </w:r>
      <w:r w:rsidR="00B60153">
        <w:rPr>
          <w:color w:val="000000"/>
        </w:rPr>
        <w:t>classes</w:t>
      </w:r>
      <w:r w:rsidR="00587DC1" w:rsidRPr="000950C8">
        <w:rPr>
          <w:color w:val="000000"/>
        </w:rPr>
        <w:t xml:space="preserve">: </w:t>
      </w:r>
      <w:r w:rsidR="00587DC1" w:rsidRPr="00B60153">
        <w:rPr>
          <w:color w:val="000000"/>
        </w:rPr>
        <w:t>Syrinx</w:t>
      </w:r>
      <w:r w:rsidR="00B60153">
        <w:rPr>
          <w:color w:val="000000"/>
        </w:rPr>
        <w:t xml:space="preserve"> = 137</w:t>
      </w:r>
      <w:r w:rsidR="00587DC1" w:rsidRPr="00B60153">
        <w:rPr>
          <w:color w:val="000000"/>
        </w:rPr>
        <w:t xml:space="preserve"> and </w:t>
      </w:r>
      <w:proofErr w:type="spellStart"/>
      <w:r w:rsidR="00587DC1" w:rsidRPr="00B60153">
        <w:rPr>
          <w:color w:val="000000"/>
        </w:rPr>
        <w:t>NoSyrinx</w:t>
      </w:r>
      <w:proofErr w:type="spellEnd"/>
      <w:r w:rsidR="00587DC1" w:rsidRPr="000950C8">
        <w:rPr>
          <w:color w:val="000000"/>
        </w:rPr>
        <w:t xml:space="preserve"> </w:t>
      </w:r>
      <w:r w:rsidR="00B60153">
        <w:rPr>
          <w:color w:val="000000"/>
        </w:rPr>
        <w:t xml:space="preserve">= 58. </w:t>
      </w:r>
      <w:proofErr w:type="gramStart"/>
      <w:ins w:id="261" w:author="Umbaugh, Scott" w:date="2018-04-08T16:38:00Z">
        <w:r w:rsidR="00F12D54">
          <w:rPr>
            <w:rFonts w:cs="Times New Roman"/>
          </w:rPr>
          <w:t>A</w:t>
        </w:r>
        <w:proofErr w:type="gramEnd"/>
        <w:r w:rsidR="00F12D54">
          <w:rPr>
            <w:rFonts w:cs="Times New Roman"/>
          </w:rPr>
          <w:t xml:space="preserve"> s</w:t>
        </w:r>
      </w:ins>
      <w:del w:id="262" w:author="Umbaugh, Scott" w:date="2018-04-08T16:38:00Z">
        <w:r w:rsidR="002B3EF5" w:rsidDel="00F12D54">
          <w:rPr>
            <w:rFonts w:cs="Times New Roman"/>
          </w:rPr>
          <w:delText>S</w:delText>
        </w:r>
      </w:del>
      <w:r w:rsidR="002B3EF5">
        <w:rPr>
          <w:rFonts w:cs="Times New Roman"/>
        </w:rPr>
        <w:t xml:space="preserve">eries of experiments was performed with </w:t>
      </w:r>
      <w:r w:rsidR="00410090" w:rsidRPr="002F4EBF">
        <w:rPr>
          <w:rFonts w:cs="Times New Roman"/>
        </w:rPr>
        <w:t>different combination of features</w:t>
      </w:r>
      <w:ins w:id="263" w:author="Umbaugh, Scott" w:date="2018-04-08T16:38:00Z">
        <w:r w:rsidR="00F12D54">
          <w:rPr>
            <w:rFonts w:cs="Times New Roman"/>
          </w:rPr>
          <w:t>, including</w:t>
        </w:r>
      </w:ins>
      <w:del w:id="264" w:author="Umbaugh, Scott" w:date="2018-04-08T16:38:00Z">
        <w:r w:rsidR="00410090" w:rsidRPr="002F4EBF" w:rsidDel="00F12D54">
          <w:rPr>
            <w:rFonts w:cs="Times New Roman"/>
          </w:rPr>
          <w:delText xml:space="preserve"> like</w:delText>
        </w:r>
      </w:del>
      <w:r w:rsidR="00410090" w:rsidRPr="002F4EBF">
        <w:rPr>
          <w:rFonts w:cs="Times New Roman"/>
        </w:rPr>
        <w:t xml:space="preserve"> histogram and </w:t>
      </w:r>
      <w:ins w:id="265" w:author="Umbaugh, Scott" w:date="2018-04-08T16:38:00Z">
        <w:r w:rsidR="00F12D54">
          <w:rPr>
            <w:rFonts w:cs="Times New Roman"/>
          </w:rPr>
          <w:t>L</w:t>
        </w:r>
      </w:ins>
      <w:del w:id="266" w:author="Umbaugh, Scott" w:date="2018-04-08T16:38:00Z">
        <w:r w:rsidR="00410090" w:rsidRPr="002F4EBF" w:rsidDel="00F12D54">
          <w:rPr>
            <w:rFonts w:cs="Times New Roman"/>
          </w:rPr>
          <w:delText>l</w:delText>
        </w:r>
      </w:del>
      <w:r w:rsidR="00410090" w:rsidRPr="002F4EBF">
        <w:rPr>
          <w:rFonts w:cs="Times New Roman"/>
        </w:rPr>
        <w:t xml:space="preserve">aws texture features, texture and </w:t>
      </w:r>
      <w:ins w:id="267" w:author="Umbaugh, Scott" w:date="2018-04-08T16:38:00Z">
        <w:r w:rsidR="00F12D54">
          <w:rPr>
            <w:rFonts w:cs="Times New Roman"/>
          </w:rPr>
          <w:t>L</w:t>
        </w:r>
      </w:ins>
      <w:del w:id="268" w:author="Umbaugh, Scott" w:date="2018-04-08T16:38:00Z">
        <w:r w:rsidR="00410090" w:rsidRPr="002F4EBF" w:rsidDel="00F12D54">
          <w:rPr>
            <w:rFonts w:cs="Times New Roman"/>
          </w:rPr>
          <w:delText>l</w:delText>
        </w:r>
      </w:del>
      <w:r w:rsidR="00410090" w:rsidRPr="002F4EBF">
        <w:rPr>
          <w:rFonts w:cs="Times New Roman"/>
        </w:rPr>
        <w:t>aws texture features with varying texture distance.</w:t>
      </w:r>
      <w:r w:rsidR="002B14C4">
        <w:rPr>
          <w:rFonts w:cs="Times New Roman"/>
        </w:rPr>
        <w:t xml:space="preserve"> </w:t>
      </w:r>
      <w:r w:rsidR="002B3EF5">
        <w:rPr>
          <w:rFonts w:cs="Times New Roman"/>
        </w:rPr>
        <w:t xml:space="preserve">The </w:t>
      </w:r>
      <w:ins w:id="269" w:author="Umbaugh, Scott" w:date="2018-04-08T16:38:00Z">
        <w:r w:rsidR="00F12D54">
          <w:rPr>
            <w:rFonts w:cs="Times New Roman"/>
          </w:rPr>
          <w:t>L</w:t>
        </w:r>
      </w:ins>
      <w:del w:id="270" w:author="Umbaugh, Scott" w:date="2018-04-08T16:38:00Z">
        <w:r w:rsidR="002B3EF5" w:rsidDel="00F12D54">
          <w:rPr>
            <w:rFonts w:cs="Times New Roman"/>
          </w:rPr>
          <w:delText>l</w:delText>
        </w:r>
      </w:del>
      <w:r w:rsidR="002B3EF5">
        <w:rPr>
          <w:rFonts w:cs="Times New Roman"/>
        </w:rPr>
        <w:t>aws texture</w:t>
      </w:r>
      <w:del w:id="271" w:author="Umbaugh, Scott" w:date="2018-04-08T16:38:00Z">
        <w:r w:rsidR="002B3EF5" w:rsidDel="00F12D54">
          <w:rPr>
            <w:rFonts w:cs="Times New Roman"/>
          </w:rPr>
          <w:delText>s</w:delText>
        </w:r>
      </w:del>
      <w:r w:rsidR="002B3EF5">
        <w:rPr>
          <w:rFonts w:cs="Times New Roman"/>
        </w:rPr>
        <w:t xml:space="preserve"> features </w:t>
      </w:r>
      <w:r w:rsidR="0053735C">
        <w:rPr>
          <w:rFonts w:cs="Times New Roman"/>
        </w:rPr>
        <w:t>were</w:t>
      </w:r>
      <w:r w:rsidR="002B3EF5">
        <w:rPr>
          <w:rFonts w:cs="Times New Roman"/>
        </w:rPr>
        <w:t xml:space="preserve"> also selected into two groups to verify </w:t>
      </w:r>
      <w:r>
        <w:rPr>
          <w:rFonts w:cs="Times New Roman"/>
        </w:rPr>
        <w:t>w</w:t>
      </w:r>
      <w:r w:rsidR="001A42E8">
        <w:rPr>
          <w:rFonts w:cs="Times New Roman"/>
        </w:rPr>
        <w:t xml:space="preserve">hich group </w:t>
      </w:r>
      <w:ins w:id="272" w:author="Umbaugh, Scott" w:date="2018-04-08T16:39:00Z">
        <w:r w:rsidR="00F12D54">
          <w:rPr>
            <w:rFonts w:cs="Times New Roman"/>
          </w:rPr>
          <w:t>provided the</w:t>
        </w:r>
      </w:ins>
      <w:del w:id="273" w:author="Umbaugh, Scott" w:date="2018-04-08T16:39:00Z">
        <w:r w:rsidR="001A42E8" w:rsidDel="00F12D54">
          <w:rPr>
            <w:rFonts w:cs="Times New Roman"/>
          </w:rPr>
          <w:delText>gives</w:delText>
        </w:r>
      </w:del>
      <w:r w:rsidR="001A42E8">
        <w:rPr>
          <w:rFonts w:cs="Times New Roman"/>
        </w:rPr>
        <w:t xml:space="preserve"> be</w:t>
      </w:r>
      <w:ins w:id="274" w:author="Umbaugh, Scott" w:date="2018-04-08T16:39:00Z">
        <w:r w:rsidR="00F12D54">
          <w:rPr>
            <w:rFonts w:cs="Times New Roman"/>
          </w:rPr>
          <w:t>s</w:t>
        </w:r>
      </w:ins>
      <w:r w:rsidR="001A42E8">
        <w:rPr>
          <w:rFonts w:cs="Times New Roman"/>
        </w:rPr>
        <w:t>t</w:t>
      </w:r>
      <w:del w:id="275" w:author="Umbaugh, Scott" w:date="2018-04-08T16:39:00Z">
        <w:r w:rsidR="001A42E8" w:rsidDel="00F12D54">
          <w:rPr>
            <w:rFonts w:cs="Times New Roman"/>
          </w:rPr>
          <w:delText>ter</w:delText>
        </w:r>
      </w:del>
      <w:r w:rsidR="001A42E8">
        <w:rPr>
          <w:rFonts w:cs="Times New Roman"/>
        </w:rPr>
        <w:t xml:space="preserve"> result.</w:t>
      </w:r>
    </w:p>
    <w:p w14:paraId="220F0893" w14:textId="77777777" w:rsidR="003667B4" w:rsidRDefault="003667B4" w:rsidP="003667B4">
      <w:pPr>
        <w:pStyle w:val="Heading3"/>
        <w:numPr>
          <w:ilvl w:val="0"/>
          <w:numId w:val="3"/>
        </w:numPr>
        <w:spacing w:line="480" w:lineRule="auto"/>
        <w:ind w:left="360"/>
        <w:rPr>
          <w:rFonts w:ascii="Times New Roman" w:hAnsi="Times New Roman" w:cs="Times New Roman"/>
        </w:rPr>
      </w:pPr>
      <w:bookmarkStart w:id="276" w:name="_Toc510448386"/>
      <w:r w:rsidRPr="00E01F43">
        <w:rPr>
          <w:rFonts w:ascii="Times New Roman" w:hAnsi="Times New Roman" w:cs="Times New Roman"/>
        </w:rPr>
        <w:lastRenderedPageBreak/>
        <w:t>Comparison of small and large mask</w:t>
      </w:r>
      <w:bookmarkEnd w:id="276"/>
    </w:p>
    <w:p w14:paraId="35C8C38C" w14:textId="4F2C0603" w:rsidR="003667B4" w:rsidRDefault="003667B4" w:rsidP="00B60153">
      <w:pPr>
        <w:pStyle w:val="ListParagraph"/>
        <w:spacing w:line="480" w:lineRule="auto"/>
        <w:ind w:left="0"/>
        <w:rPr>
          <w:rFonts w:cstheme="minorHAnsi"/>
          <w:szCs w:val="24"/>
        </w:rPr>
      </w:pPr>
      <w:r w:rsidRPr="00E01F43">
        <w:rPr>
          <w:rFonts w:eastAsia="Times New Roman" w:cs="Times New Roman"/>
          <w:color w:val="000000"/>
          <w:szCs w:val="24"/>
        </w:rPr>
        <w:t>The reason to create a smaller mask rather than the initial (large) mask was that it does not include peripheral</w:t>
      </w:r>
      <w:del w:id="277" w:author="Umbaugh, Scott" w:date="2018-04-08T16:39:00Z">
        <w:r w:rsidRPr="00E01F43" w:rsidDel="00C25CCD">
          <w:rPr>
            <w:rFonts w:eastAsia="Times New Roman" w:cs="Times New Roman"/>
            <w:color w:val="000000"/>
            <w:szCs w:val="24"/>
          </w:rPr>
          <w:delText>s</w:delText>
        </w:r>
      </w:del>
      <w:r w:rsidRPr="00E01F43">
        <w:rPr>
          <w:rFonts w:eastAsia="Times New Roman" w:cs="Times New Roman"/>
          <w:color w:val="000000"/>
          <w:szCs w:val="24"/>
        </w:rPr>
        <w:t xml:space="preserve"> areas such as muzzle, ears, etc.</w:t>
      </w:r>
      <w:r w:rsidR="00B60153" w:rsidRPr="00B60153">
        <w:rPr>
          <w:rFonts w:cs="Times New Roman"/>
        </w:rPr>
        <w:t xml:space="preserve"> </w:t>
      </w:r>
      <w:r w:rsidR="00B60153" w:rsidRPr="00814402">
        <w:rPr>
          <w:rFonts w:cstheme="minorHAnsi"/>
          <w:szCs w:val="24"/>
        </w:rPr>
        <w:t xml:space="preserve">We considered </w:t>
      </w:r>
      <w:ins w:id="278" w:author="Umbaugh, Scott" w:date="2018-04-08T16:39:00Z">
        <w:r w:rsidR="00C25CCD">
          <w:rPr>
            <w:rFonts w:cstheme="minorHAnsi"/>
            <w:szCs w:val="24"/>
          </w:rPr>
          <w:t xml:space="preserve">a </w:t>
        </w:r>
      </w:ins>
      <w:r w:rsidR="00B60153" w:rsidRPr="00814402">
        <w:rPr>
          <w:rFonts w:cstheme="minorHAnsi"/>
          <w:szCs w:val="24"/>
        </w:rPr>
        <w:t xml:space="preserve">total </w:t>
      </w:r>
      <w:ins w:id="279" w:author="Umbaugh, Scott" w:date="2018-04-08T16:39:00Z">
        <w:r w:rsidR="00C25CCD">
          <w:rPr>
            <w:rFonts w:cstheme="minorHAnsi"/>
            <w:szCs w:val="24"/>
          </w:rPr>
          <w:t xml:space="preserve">of </w:t>
        </w:r>
      </w:ins>
      <w:r w:rsidR="00B60153" w:rsidRPr="00814402">
        <w:rPr>
          <w:rFonts w:cstheme="minorHAnsi"/>
          <w:szCs w:val="24"/>
        </w:rPr>
        <w:t>93 images divid</w:t>
      </w:r>
      <w:ins w:id="280" w:author="Umbaugh, Scott" w:date="2018-04-08T16:40:00Z">
        <w:r w:rsidR="00C25CCD">
          <w:rPr>
            <w:rFonts w:cstheme="minorHAnsi"/>
            <w:szCs w:val="24"/>
          </w:rPr>
          <w:t>ed</w:t>
        </w:r>
      </w:ins>
      <w:del w:id="281" w:author="Umbaugh, Scott" w:date="2018-04-08T16:40:00Z">
        <w:r w:rsidR="00B60153" w:rsidRPr="00814402" w:rsidDel="00C25CCD">
          <w:rPr>
            <w:rFonts w:cstheme="minorHAnsi"/>
            <w:szCs w:val="24"/>
          </w:rPr>
          <w:delText>i</w:delText>
        </w:r>
      </w:del>
      <w:del w:id="282" w:author="Umbaugh, Scott" w:date="2018-04-08T16:39:00Z">
        <w:r w:rsidR="00B60153" w:rsidRPr="00814402" w:rsidDel="00C25CCD">
          <w:rPr>
            <w:rFonts w:cstheme="minorHAnsi"/>
            <w:szCs w:val="24"/>
          </w:rPr>
          <w:delText>ng</w:delText>
        </w:r>
      </w:del>
      <w:r w:rsidR="00B60153" w:rsidRPr="00814402">
        <w:rPr>
          <w:rFonts w:cstheme="minorHAnsi"/>
          <w:szCs w:val="24"/>
        </w:rPr>
        <w:t xml:space="preserve"> into two classes; Syrinx = 48 and </w:t>
      </w:r>
      <w:proofErr w:type="spellStart"/>
      <w:r w:rsidR="00B60153" w:rsidRPr="00814402">
        <w:rPr>
          <w:rFonts w:cstheme="minorHAnsi"/>
          <w:szCs w:val="24"/>
        </w:rPr>
        <w:t>NoSyrinx</w:t>
      </w:r>
      <w:proofErr w:type="spellEnd"/>
      <w:r w:rsidR="00B60153" w:rsidRPr="00814402">
        <w:rPr>
          <w:rFonts w:cstheme="minorHAnsi"/>
          <w:szCs w:val="24"/>
        </w:rPr>
        <w:t xml:space="preserve"> = 45.</w:t>
      </w:r>
    </w:p>
    <w:p w14:paraId="7202AB05" w14:textId="66EF7F93" w:rsidR="00297AD7" w:rsidRDefault="00297AD7" w:rsidP="00297AD7">
      <w:pPr>
        <w:pStyle w:val="Heading3"/>
        <w:numPr>
          <w:ilvl w:val="0"/>
          <w:numId w:val="3"/>
        </w:numPr>
        <w:spacing w:line="480" w:lineRule="auto"/>
        <w:ind w:left="360"/>
        <w:rPr>
          <w:rFonts w:ascii="Times New Roman" w:hAnsi="Times New Roman" w:cs="Times New Roman"/>
        </w:rPr>
      </w:pPr>
      <w:bookmarkStart w:id="283" w:name="_Toc510448387"/>
      <w:r w:rsidRPr="00E01F43">
        <w:rPr>
          <w:rFonts w:ascii="Times New Roman" w:hAnsi="Times New Roman" w:cs="Times New Roman"/>
        </w:rPr>
        <w:t xml:space="preserve">Comparison of </w:t>
      </w:r>
      <w:ins w:id="284" w:author="Umbaugh, Scott" w:date="2018-04-08T16:40:00Z">
        <w:r w:rsidR="00C25CCD">
          <w:rPr>
            <w:rFonts w:ascii="Times New Roman" w:hAnsi="Times New Roman" w:cs="Times New Roman"/>
          </w:rPr>
          <w:t>L</w:t>
        </w:r>
      </w:ins>
      <w:del w:id="285" w:author="Umbaugh, Scott" w:date="2018-04-08T16:40:00Z">
        <w:r w:rsidDel="00C25CCD">
          <w:rPr>
            <w:rFonts w:ascii="Times New Roman" w:hAnsi="Times New Roman" w:cs="Times New Roman"/>
          </w:rPr>
          <w:delText>l</w:delText>
        </w:r>
      </w:del>
      <w:r>
        <w:rPr>
          <w:rFonts w:ascii="Times New Roman" w:hAnsi="Times New Roman" w:cs="Times New Roman"/>
        </w:rPr>
        <w:t>aws texture features with small</w:t>
      </w:r>
      <w:r w:rsidRPr="00E01F43">
        <w:rPr>
          <w:rFonts w:ascii="Times New Roman" w:hAnsi="Times New Roman" w:cs="Times New Roman"/>
        </w:rPr>
        <w:t xml:space="preserve"> mask</w:t>
      </w:r>
      <w:bookmarkEnd w:id="283"/>
    </w:p>
    <w:p w14:paraId="6B67E4DC" w14:textId="083D6CF7" w:rsidR="00297AD7" w:rsidRDefault="000D0DE4" w:rsidP="00297AD7">
      <w:pPr>
        <w:pStyle w:val="ListParagraph"/>
        <w:spacing w:line="480" w:lineRule="auto"/>
        <w:ind w:left="0"/>
        <w:rPr>
          <w:rFonts w:cstheme="minorHAnsi"/>
          <w:szCs w:val="24"/>
        </w:rPr>
      </w:pPr>
      <w:r>
        <w:rPr>
          <w:rFonts w:eastAsia="Times New Roman" w:cs="Times New Roman"/>
          <w:color w:val="000000"/>
          <w:szCs w:val="24"/>
        </w:rPr>
        <w:t>Thi</w:t>
      </w:r>
      <w:r w:rsidR="00A25D6E">
        <w:rPr>
          <w:rFonts w:eastAsia="Times New Roman" w:cs="Times New Roman"/>
          <w:color w:val="000000"/>
          <w:szCs w:val="24"/>
        </w:rPr>
        <w:t>s</w:t>
      </w:r>
      <w:r>
        <w:rPr>
          <w:rFonts w:eastAsia="Times New Roman" w:cs="Times New Roman"/>
          <w:color w:val="000000"/>
          <w:szCs w:val="24"/>
        </w:rPr>
        <w:t xml:space="preserve"> comparison is</w:t>
      </w:r>
      <w:r w:rsidR="00A25D6E">
        <w:rPr>
          <w:rFonts w:eastAsia="Times New Roman" w:cs="Times New Roman"/>
          <w:color w:val="000000"/>
          <w:szCs w:val="24"/>
        </w:rPr>
        <w:t xml:space="preserve"> done to find out the best set of </w:t>
      </w:r>
      <w:ins w:id="286" w:author="Umbaugh, Scott" w:date="2018-04-08T16:40:00Z">
        <w:r w:rsidR="00C25CCD">
          <w:rPr>
            <w:rFonts w:eastAsia="Times New Roman" w:cs="Times New Roman"/>
            <w:color w:val="000000"/>
            <w:szCs w:val="24"/>
          </w:rPr>
          <w:t>L</w:t>
        </w:r>
      </w:ins>
      <w:del w:id="287" w:author="Umbaugh, Scott" w:date="2018-04-08T16:40:00Z">
        <w:r w:rsidR="00A25D6E" w:rsidDel="00C25CCD">
          <w:rPr>
            <w:rFonts w:eastAsia="Times New Roman" w:cs="Times New Roman"/>
            <w:color w:val="000000"/>
            <w:szCs w:val="24"/>
          </w:rPr>
          <w:delText>l</w:delText>
        </w:r>
      </w:del>
      <w:r w:rsidR="00A25D6E">
        <w:rPr>
          <w:rFonts w:eastAsia="Times New Roman" w:cs="Times New Roman"/>
          <w:color w:val="000000"/>
          <w:szCs w:val="24"/>
        </w:rPr>
        <w:t xml:space="preserve">aws texture features. The total 15 </w:t>
      </w:r>
      <w:ins w:id="288" w:author="Umbaugh, Scott" w:date="2018-04-08T16:40:00Z">
        <w:r w:rsidR="00C25CCD">
          <w:rPr>
            <w:rFonts w:eastAsia="Times New Roman" w:cs="Times New Roman"/>
            <w:color w:val="000000"/>
            <w:szCs w:val="24"/>
          </w:rPr>
          <w:t>L</w:t>
        </w:r>
      </w:ins>
      <w:del w:id="289" w:author="Umbaugh, Scott" w:date="2018-04-08T16:40:00Z">
        <w:r w:rsidR="00A25D6E" w:rsidDel="00C25CCD">
          <w:rPr>
            <w:rFonts w:eastAsia="Times New Roman" w:cs="Times New Roman"/>
            <w:color w:val="000000"/>
            <w:szCs w:val="24"/>
          </w:rPr>
          <w:delText>l</w:delText>
        </w:r>
      </w:del>
      <w:r w:rsidR="00A25D6E">
        <w:rPr>
          <w:rFonts w:eastAsia="Times New Roman" w:cs="Times New Roman"/>
          <w:color w:val="000000"/>
          <w:szCs w:val="24"/>
        </w:rPr>
        <w:t xml:space="preserve">aws texture </w:t>
      </w:r>
      <w:commentRangeStart w:id="290"/>
      <w:r w:rsidR="00A25D6E">
        <w:rPr>
          <w:rFonts w:eastAsia="Times New Roman" w:cs="Times New Roman"/>
          <w:color w:val="000000"/>
          <w:szCs w:val="24"/>
        </w:rPr>
        <w:t>features</w:t>
      </w:r>
      <w:commentRangeEnd w:id="290"/>
      <w:r w:rsidR="00C25CCD">
        <w:rPr>
          <w:rStyle w:val="CommentReference"/>
        </w:rPr>
        <w:commentReference w:id="290"/>
      </w:r>
      <w:r w:rsidR="00A25D6E">
        <w:rPr>
          <w:rFonts w:eastAsia="Times New Roman" w:cs="Times New Roman"/>
          <w:color w:val="000000"/>
          <w:szCs w:val="24"/>
        </w:rPr>
        <w:t xml:space="preserve"> are selected </w:t>
      </w:r>
      <w:r w:rsidR="0014583C">
        <w:rPr>
          <w:rFonts w:eastAsia="Times New Roman" w:cs="Times New Roman"/>
          <w:color w:val="000000"/>
          <w:szCs w:val="24"/>
        </w:rPr>
        <w:t xml:space="preserve">based on previous experiments </w:t>
      </w:r>
      <w:r w:rsidR="00A25D6E">
        <w:rPr>
          <w:rFonts w:eastAsia="Times New Roman" w:cs="Times New Roman"/>
          <w:color w:val="000000"/>
          <w:szCs w:val="24"/>
        </w:rPr>
        <w:t>and divided into three categories</w:t>
      </w:r>
      <w:r w:rsidR="0014583C">
        <w:rPr>
          <w:rFonts w:eastAsia="Times New Roman" w:cs="Times New Roman"/>
          <w:color w:val="000000"/>
          <w:szCs w:val="24"/>
        </w:rPr>
        <w:t xml:space="preserve"> </w:t>
      </w:r>
      <w:sdt>
        <w:sdtPr>
          <w:rPr>
            <w:rFonts w:eastAsia="Times New Roman" w:cs="Times New Roman"/>
            <w:color w:val="000000"/>
            <w:szCs w:val="24"/>
          </w:rPr>
          <w:id w:val="-1851486874"/>
          <w:citation/>
        </w:sdtPr>
        <w:sdtContent>
          <w:r w:rsidR="0014583C">
            <w:rPr>
              <w:rFonts w:eastAsia="Times New Roman" w:cs="Times New Roman"/>
              <w:color w:val="000000"/>
              <w:szCs w:val="24"/>
            </w:rPr>
            <w:fldChar w:fldCharType="begin"/>
          </w:r>
          <w:r w:rsidR="0014583C">
            <w:rPr>
              <w:rFonts w:eastAsia="Times New Roman" w:cs="Times New Roman"/>
              <w:color w:val="000000"/>
              <w:szCs w:val="24"/>
            </w:rPr>
            <w:instrText xml:space="preserve"> CITATION Pou14 \l 1033 </w:instrText>
          </w:r>
          <w:r w:rsidR="0014583C">
            <w:rPr>
              <w:rFonts w:eastAsia="Times New Roman" w:cs="Times New Roman"/>
              <w:color w:val="000000"/>
              <w:szCs w:val="24"/>
            </w:rPr>
            <w:fldChar w:fldCharType="separate"/>
          </w:r>
          <w:r w:rsidR="00E55664" w:rsidRPr="00E55664">
            <w:rPr>
              <w:rFonts w:eastAsia="Times New Roman" w:cs="Times New Roman"/>
              <w:noProof/>
              <w:color w:val="000000"/>
              <w:szCs w:val="24"/>
            </w:rPr>
            <w:t>[5]</w:t>
          </w:r>
          <w:r w:rsidR="0014583C">
            <w:rPr>
              <w:rFonts w:eastAsia="Times New Roman" w:cs="Times New Roman"/>
              <w:color w:val="000000"/>
              <w:szCs w:val="24"/>
            </w:rPr>
            <w:fldChar w:fldCharType="end"/>
          </w:r>
        </w:sdtContent>
      </w:sdt>
      <w:r w:rsidR="00A25D6E">
        <w:rPr>
          <w:rFonts w:eastAsia="Times New Roman" w:cs="Times New Roman"/>
          <w:color w:val="000000"/>
          <w:szCs w:val="24"/>
        </w:rPr>
        <w:t>.</w:t>
      </w:r>
      <w:r w:rsidR="00F45194">
        <w:rPr>
          <w:rFonts w:eastAsia="Times New Roman" w:cs="Times New Roman"/>
          <w:color w:val="000000"/>
          <w:szCs w:val="24"/>
        </w:rPr>
        <w:t xml:space="preserve"> </w:t>
      </w:r>
      <w:r w:rsidR="00297AD7" w:rsidRPr="00814402">
        <w:rPr>
          <w:rFonts w:cstheme="minorHAnsi"/>
          <w:szCs w:val="24"/>
        </w:rPr>
        <w:t xml:space="preserve">We considered total 93 images dividing into two classes; Syrinx = 48 and </w:t>
      </w:r>
      <w:proofErr w:type="spellStart"/>
      <w:r w:rsidR="00297AD7" w:rsidRPr="00814402">
        <w:rPr>
          <w:rFonts w:cstheme="minorHAnsi"/>
          <w:szCs w:val="24"/>
        </w:rPr>
        <w:t>NoSyrinx</w:t>
      </w:r>
      <w:proofErr w:type="spellEnd"/>
      <w:r w:rsidR="00297AD7" w:rsidRPr="00814402">
        <w:rPr>
          <w:rFonts w:cstheme="minorHAnsi"/>
          <w:szCs w:val="24"/>
        </w:rPr>
        <w:t xml:space="preserve"> = 45.</w:t>
      </w:r>
    </w:p>
    <w:p w14:paraId="0BC3CA7B" w14:textId="77777777" w:rsidR="00811834" w:rsidRDefault="00811834" w:rsidP="00297AD7">
      <w:pPr>
        <w:pStyle w:val="ListParagraph"/>
        <w:spacing w:line="480" w:lineRule="auto"/>
        <w:ind w:left="0"/>
        <w:rPr>
          <w:rFonts w:eastAsia="Times New Roman" w:cs="Times New Roman"/>
          <w:color w:val="000000"/>
          <w:szCs w:val="24"/>
        </w:rPr>
      </w:pPr>
    </w:p>
    <w:p w14:paraId="713B7C37" w14:textId="77777777" w:rsidR="00D26179" w:rsidRPr="00C41B23" w:rsidRDefault="00D26179" w:rsidP="00D26179">
      <w:pPr>
        <w:pStyle w:val="Heading1"/>
        <w:spacing w:line="480" w:lineRule="auto"/>
        <w:ind w:left="360"/>
      </w:pPr>
      <w:bookmarkStart w:id="291" w:name="_Toc465854104"/>
      <w:bookmarkStart w:id="292" w:name="_Toc510448388"/>
      <w:r w:rsidRPr="00C41B23">
        <w:t>RESULTS AND DISCUSSION</w:t>
      </w:r>
      <w:bookmarkEnd w:id="291"/>
      <w:bookmarkEnd w:id="292"/>
    </w:p>
    <w:p w14:paraId="12193847" w14:textId="77777777" w:rsidR="00D26179" w:rsidRPr="00AD7363" w:rsidRDefault="00AD7363" w:rsidP="00AD7363">
      <w:pPr>
        <w:pStyle w:val="Heading2"/>
        <w:numPr>
          <w:ilvl w:val="1"/>
          <w:numId w:val="1"/>
        </w:numPr>
        <w:spacing w:line="480" w:lineRule="auto"/>
        <w:ind w:left="390"/>
        <w:jc w:val="both"/>
        <w:rPr>
          <w:rFonts w:ascii="Times New Roman" w:hAnsi="Times New Roman" w:cs="Times New Roman"/>
        </w:rPr>
      </w:pPr>
      <w:bookmarkStart w:id="293" w:name="_Toc510448389"/>
      <w:r>
        <w:rPr>
          <w:rFonts w:ascii="Times New Roman" w:hAnsi="Times New Roman" w:cs="Times New Roman"/>
        </w:rPr>
        <w:t>Comparison of small and large mask</w:t>
      </w:r>
      <w:bookmarkEnd w:id="293"/>
    </w:p>
    <w:p w14:paraId="6C90BDA7" w14:textId="77777777" w:rsidR="00210036" w:rsidRDefault="00D71448" w:rsidP="00210036">
      <w:pPr>
        <w:spacing w:after="0" w:line="480" w:lineRule="auto"/>
        <w:rPr>
          <w:rFonts w:eastAsia="Times New Roman"/>
        </w:rPr>
      </w:pPr>
      <w:r>
        <w:rPr>
          <w:rFonts w:eastAsia="Times New Roman"/>
        </w:rPr>
        <w:t>The</w:t>
      </w:r>
      <w:r w:rsidR="00D26179" w:rsidRPr="004B48CA">
        <w:rPr>
          <w:rFonts w:eastAsia="Times New Roman"/>
        </w:rPr>
        <w:t xml:space="preserve"> first phase of the experiments was to compare the mask size of those thermographic images. </w:t>
      </w:r>
      <w:commentRangeStart w:id="294"/>
      <w:r w:rsidR="00D26179" w:rsidRPr="004B48CA">
        <w:rPr>
          <w:rFonts w:eastAsia="Times New Roman"/>
        </w:rPr>
        <w:t>The</w:t>
      </w:r>
      <w:commentRangeEnd w:id="294"/>
      <w:r w:rsidR="00C25CCD">
        <w:rPr>
          <w:rStyle w:val="CommentReference"/>
        </w:rPr>
        <w:commentReference w:id="294"/>
      </w:r>
      <w:r w:rsidR="00D26179" w:rsidRPr="004B48CA">
        <w:rPr>
          <w:rFonts w:eastAsia="Times New Roman"/>
        </w:rPr>
        <w:t xml:space="preserve"> smaller masks were created by LIVS research coordinator </w:t>
      </w:r>
      <w:r w:rsidR="0091114F" w:rsidRPr="004B48CA">
        <w:rPr>
          <w:rFonts w:eastAsia="Times New Roman"/>
        </w:rPr>
        <w:t>Joseph</w:t>
      </w:r>
      <w:r w:rsidR="00D26179" w:rsidRPr="004B48CA">
        <w:rPr>
          <w:rFonts w:eastAsia="Times New Roman"/>
        </w:rPr>
        <w:t xml:space="preserve"> Sackman and the images were randomly picked. We considered the same images for large and the smaller masks in order to see which of them performs better. </w:t>
      </w:r>
      <w:r w:rsidR="004B48CA" w:rsidRPr="004B48CA">
        <w:rPr>
          <w:rFonts w:eastAsia="Times New Roman"/>
        </w:rPr>
        <w:t>The experiments included the following:</w:t>
      </w:r>
    </w:p>
    <w:p w14:paraId="07C8A2E9" w14:textId="77777777" w:rsidR="004B48CA" w:rsidRPr="00235E40" w:rsidRDefault="004B48CA" w:rsidP="00210036">
      <w:pPr>
        <w:spacing w:after="0" w:line="240" w:lineRule="auto"/>
        <w:rPr>
          <w:rFonts w:cs="Times New Roman"/>
          <w:color w:val="000000"/>
          <w:u w:val="single"/>
        </w:rPr>
      </w:pPr>
      <w:r w:rsidRPr="00235E40">
        <w:rPr>
          <w:rFonts w:cs="Times New Roman"/>
          <w:color w:val="000000"/>
          <w:u w:val="single"/>
        </w:rPr>
        <w:t>Classific</w:t>
      </w:r>
      <w:r w:rsidR="00210036" w:rsidRPr="00235E40">
        <w:rPr>
          <w:rFonts w:cs="Times New Roman"/>
          <w:color w:val="000000"/>
          <w:u w:val="single"/>
        </w:rPr>
        <w:t>ation Methods</w:t>
      </w:r>
    </w:p>
    <w:p w14:paraId="371E8635" w14:textId="77777777" w:rsidR="004B48CA" w:rsidRPr="00CC2405" w:rsidRDefault="004B48CA" w:rsidP="00597F40">
      <w:pPr>
        <w:pStyle w:val="NormalWeb"/>
        <w:numPr>
          <w:ilvl w:val="0"/>
          <w:numId w:val="4"/>
        </w:numPr>
        <w:spacing w:after="0" w:afterAutospacing="0" w:line="480" w:lineRule="auto"/>
        <w:jc w:val="both"/>
        <w:rPr>
          <w:color w:val="000000"/>
        </w:rPr>
      </w:pPr>
      <w:r w:rsidRPr="00CC2405">
        <w:rPr>
          <w:color w:val="000000"/>
        </w:rPr>
        <w:t>K-Nearest Neighbor with K = 3</w:t>
      </w:r>
    </w:p>
    <w:p w14:paraId="290F769F" w14:textId="77777777" w:rsidR="004B48CA" w:rsidRPr="00CC2405" w:rsidRDefault="004B48CA" w:rsidP="00597F40">
      <w:pPr>
        <w:pStyle w:val="NormalWeb"/>
        <w:numPr>
          <w:ilvl w:val="0"/>
          <w:numId w:val="4"/>
        </w:numPr>
        <w:spacing w:after="0" w:afterAutospacing="0" w:line="480" w:lineRule="auto"/>
        <w:jc w:val="both"/>
        <w:rPr>
          <w:color w:val="000000"/>
        </w:rPr>
      </w:pPr>
      <w:r w:rsidRPr="00CC2405">
        <w:rPr>
          <w:color w:val="000000"/>
        </w:rPr>
        <w:t>Nearest Neighbor</w:t>
      </w:r>
    </w:p>
    <w:p w14:paraId="514683A8" w14:textId="77777777" w:rsidR="004B48CA" w:rsidRPr="00235E40" w:rsidRDefault="004B48CA" w:rsidP="004B48CA">
      <w:pPr>
        <w:pStyle w:val="NormalWeb"/>
        <w:spacing w:after="0" w:afterAutospacing="0"/>
        <w:jc w:val="both"/>
        <w:rPr>
          <w:color w:val="000000"/>
          <w:u w:val="single"/>
        </w:rPr>
      </w:pPr>
      <w:r w:rsidRPr="00235E40">
        <w:rPr>
          <w:color w:val="000000"/>
          <w:u w:val="single"/>
        </w:rPr>
        <w:t xml:space="preserve"> Distance Metrics</w:t>
      </w:r>
    </w:p>
    <w:p w14:paraId="1935B254" w14:textId="77777777" w:rsidR="004B48CA" w:rsidRPr="00CC2405" w:rsidRDefault="004B48CA" w:rsidP="00597F40">
      <w:pPr>
        <w:pStyle w:val="NormalWeb"/>
        <w:numPr>
          <w:ilvl w:val="0"/>
          <w:numId w:val="4"/>
        </w:numPr>
        <w:spacing w:after="0" w:afterAutospacing="0" w:line="480" w:lineRule="auto"/>
        <w:jc w:val="both"/>
        <w:rPr>
          <w:color w:val="000000"/>
        </w:rPr>
      </w:pPr>
      <w:r w:rsidRPr="00CC2405">
        <w:rPr>
          <w:color w:val="000000"/>
        </w:rPr>
        <w:t>Euclidean   Distance</w:t>
      </w:r>
    </w:p>
    <w:p w14:paraId="3C070261" w14:textId="77777777" w:rsidR="004B48CA" w:rsidRPr="00CC2405" w:rsidRDefault="004B48CA" w:rsidP="00597F40">
      <w:pPr>
        <w:pStyle w:val="NormalWeb"/>
        <w:numPr>
          <w:ilvl w:val="0"/>
          <w:numId w:val="4"/>
        </w:numPr>
        <w:spacing w:after="0" w:afterAutospacing="0" w:line="480" w:lineRule="auto"/>
        <w:jc w:val="both"/>
        <w:rPr>
          <w:color w:val="000000"/>
        </w:rPr>
      </w:pPr>
      <w:r w:rsidRPr="00CC2405">
        <w:rPr>
          <w:color w:val="000000"/>
        </w:rPr>
        <w:t>Normalized Vector Inner Product</w:t>
      </w:r>
    </w:p>
    <w:p w14:paraId="73F3101D" w14:textId="77777777" w:rsidR="004B48CA" w:rsidRPr="00235E40" w:rsidRDefault="004B48CA" w:rsidP="004B48CA">
      <w:pPr>
        <w:pStyle w:val="NormalWeb"/>
        <w:spacing w:after="0" w:afterAutospacing="0"/>
        <w:jc w:val="both"/>
        <w:rPr>
          <w:color w:val="000000"/>
          <w:u w:val="single"/>
        </w:rPr>
      </w:pPr>
      <w:r w:rsidRPr="00235E40">
        <w:rPr>
          <w:color w:val="000000"/>
          <w:u w:val="single"/>
        </w:rPr>
        <w:lastRenderedPageBreak/>
        <w:t>Features</w:t>
      </w:r>
    </w:p>
    <w:p w14:paraId="4EBE104F" w14:textId="77777777" w:rsidR="004B48CA" w:rsidRPr="00CC2405" w:rsidRDefault="004B48CA" w:rsidP="00597F40">
      <w:pPr>
        <w:pStyle w:val="NormalWeb"/>
        <w:numPr>
          <w:ilvl w:val="0"/>
          <w:numId w:val="4"/>
        </w:numPr>
        <w:spacing w:after="0" w:afterAutospacing="0" w:line="480" w:lineRule="auto"/>
        <w:jc w:val="both"/>
        <w:rPr>
          <w:color w:val="000000"/>
        </w:rPr>
      </w:pPr>
      <w:r w:rsidRPr="00CC2405">
        <w:rPr>
          <w:color w:val="000000"/>
        </w:rPr>
        <w:t xml:space="preserve">Histogram features: Mean. Standard deviation, Skew, Energy and Entropy </w:t>
      </w:r>
    </w:p>
    <w:p w14:paraId="6C849691" w14:textId="77777777" w:rsidR="004B48CA" w:rsidRPr="00CC2405" w:rsidRDefault="004B48CA" w:rsidP="00597F40">
      <w:pPr>
        <w:pStyle w:val="NormalWeb"/>
        <w:numPr>
          <w:ilvl w:val="0"/>
          <w:numId w:val="4"/>
        </w:numPr>
        <w:spacing w:after="0" w:afterAutospacing="0" w:line="480" w:lineRule="auto"/>
        <w:jc w:val="both"/>
        <w:rPr>
          <w:color w:val="000000"/>
        </w:rPr>
      </w:pPr>
      <w:r w:rsidRPr="00CC2405">
        <w:rPr>
          <w:color w:val="000000"/>
        </w:rPr>
        <w:t>Texture features: Energy, Inertia, Correlation, Inverse difference, and Entropy. The texture distance of 6, 7, 8 and 9.</w:t>
      </w:r>
    </w:p>
    <w:p w14:paraId="359119C9" w14:textId="77777777" w:rsidR="004B48CA" w:rsidRPr="00235E40" w:rsidRDefault="004B48CA" w:rsidP="004B48CA">
      <w:pPr>
        <w:pStyle w:val="NormalWeb"/>
        <w:spacing w:after="0" w:afterAutospacing="0"/>
        <w:jc w:val="both"/>
        <w:rPr>
          <w:color w:val="000000"/>
          <w:u w:val="single"/>
        </w:rPr>
      </w:pPr>
      <w:r w:rsidRPr="00235E40">
        <w:rPr>
          <w:color w:val="000000"/>
          <w:u w:val="single"/>
        </w:rPr>
        <w:t xml:space="preserve">Data Normalization Method </w:t>
      </w:r>
    </w:p>
    <w:p w14:paraId="1A96F715" w14:textId="77777777" w:rsidR="004B48CA" w:rsidRPr="00CC2405" w:rsidRDefault="004B48CA" w:rsidP="00597F40">
      <w:pPr>
        <w:pStyle w:val="NormalWeb"/>
        <w:numPr>
          <w:ilvl w:val="0"/>
          <w:numId w:val="6"/>
        </w:numPr>
        <w:spacing w:after="0" w:afterAutospacing="0" w:line="480" w:lineRule="auto"/>
        <w:jc w:val="both"/>
        <w:rPr>
          <w:color w:val="000000"/>
        </w:rPr>
      </w:pPr>
      <w:r w:rsidRPr="00CC2405">
        <w:rPr>
          <w:color w:val="000000"/>
        </w:rPr>
        <w:t xml:space="preserve">Soft-max with r = 1 </w:t>
      </w:r>
    </w:p>
    <w:p w14:paraId="2C91A9E9" w14:textId="77777777" w:rsidR="004B48CA" w:rsidRDefault="004B48CA" w:rsidP="00597F40">
      <w:pPr>
        <w:pStyle w:val="NormalWeb"/>
        <w:numPr>
          <w:ilvl w:val="0"/>
          <w:numId w:val="6"/>
        </w:numPr>
        <w:spacing w:after="0" w:afterAutospacing="0" w:line="480" w:lineRule="auto"/>
        <w:jc w:val="both"/>
        <w:rPr>
          <w:color w:val="000000"/>
        </w:rPr>
      </w:pPr>
      <w:r w:rsidRPr="00CC2405">
        <w:rPr>
          <w:color w:val="000000"/>
        </w:rPr>
        <w:t>Standard Normal Density Normalization</w:t>
      </w:r>
    </w:p>
    <w:p w14:paraId="6B301BD8" w14:textId="77777777" w:rsidR="00597F40" w:rsidRPr="00CC2405" w:rsidRDefault="00597F40" w:rsidP="00597F40">
      <w:pPr>
        <w:pStyle w:val="NormalWeb"/>
        <w:spacing w:after="0" w:afterAutospacing="0"/>
        <w:ind w:left="780"/>
        <w:jc w:val="both"/>
        <w:rPr>
          <w:color w:val="000000"/>
        </w:rPr>
      </w:pPr>
    </w:p>
    <w:p w14:paraId="2FA92342" w14:textId="77777777" w:rsidR="008D35EF" w:rsidRDefault="0070192D" w:rsidP="008D35EF">
      <w:pPr>
        <w:spacing w:line="480" w:lineRule="auto"/>
        <w:rPr>
          <w:rFonts w:eastAsia="Times New Roman" w:cstheme="minorHAnsi"/>
          <w:color w:val="000000"/>
          <w:szCs w:val="24"/>
        </w:rPr>
      </w:pPr>
      <w:r>
        <w:rPr>
          <w:rFonts w:eastAsia="Times New Roman" w:cstheme="minorHAnsi"/>
          <w:color w:val="000000"/>
          <w:szCs w:val="24"/>
        </w:rPr>
        <w:t>Experiments for the 8,184 parameter combinations were performed. Results are tabulated for the best 10 results and statistics for all 8,184 experiments in the next two sections.</w:t>
      </w:r>
    </w:p>
    <w:p w14:paraId="06BA6323" w14:textId="77777777" w:rsidR="0070192D" w:rsidRDefault="0070192D" w:rsidP="008D35EF">
      <w:pPr>
        <w:spacing w:line="480" w:lineRule="auto"/>
        <w:rPr>
          <w:rFonts w:eastAsia="Times New Roman" w:cstheme="minorHAnsi"/>
          <w:color w:val="000000"/>
          <w:szCs w:val="24"/>
        </w:rPr>
      </w:pPr>
      <w:r>
        <w:rPr>
          <w:rFonts w:eastAsia="Times New Roman" w:cstheme="minorHAnsi"/>
          <w:color w:val="000000"/>
          <w:szCs w:val="24"/>
        </w:rPr>
        <w:t>Here, t</w:t>
      </w:r>
      <w:r w:rsidRPr="00814402">
        <w:rPr>
          <w:rFonts w:eastAsia="Times New Roman" w:cstheme="minorHAnsi"/>
          <w:color w:val="000000"/>
          <w:szCs w:val="24"/>
        </w:rPr>
        <w:t xml:space="preserve">he </w:t>
      </w:r>
      <w:r w:rsidRPr="000B1F60">
        <w:rPr>
          <w:rFonts w:eastAsia="Times New Roman" w:cstheme="minorHAnsi"/>
          <w:color w:val="000000"/>
          <w:szCs w:val="24"/>
        </w:rPr>
        <w:t>top 10 best results from each texture distance (6</w:t>
      </w:r>
      <w:proofErr w:type="gramStart"/>
      <w:r w:rsidRPr="000B1F60">
        <w:rPr>
          <w:rFonts w:eastAsia="Times New Roman" w:cstheme="minorHAnsi"/>
          <w:color w:val="000000"/>
          <w:szCs w:val="24"/>
        </w:rPr>
        <w:t>,7,8,9</w:t>
      </w:r>
      <w:proofErr w:type="gramEnd"/>
      <w:r w:rsidRPr="000B1F60">
        <w:rPr>
          <w:rFonts w:eastAsia="Times New Roman" w:cstheme="minorHAnsi"/>
          <w:color w:val="000000"/>
          <w:szCs w:val="24"/>
        </w:rPr>
        <w:t>) are selected,</w:t>
      </w:r>
      <w:r>
        <w:rPr>
          <w:rFonts w:eastAsia="Times New Roman" w:cstheme="minorHAnsi"/>
          <w:color w:val="000000"/>
          <w:szCs w:val="24"/>
        </w:rPr>
        <w:t xml:space="preserve"> and th</w:t>
      </w:r>
      <w:r w:rsidRPr="00814402">
        <w:rPr>
          <w:rFonts w:eastAsia="Times New Roman" w:cstheme="minorHAnsi"/>
          <w:color w:val="000000"/>
          <w:szCs w:val="24"/>
        </w:rPr>
        <w:t>e average</w:t>
      </w:r>
      <w:r>
        <w:rPr>
          <w:rFonts w:eastAsia="Times New Roman" w:cstheme="minorHAnsi"/>
          <w:color w:val="000000"/>
          <w:szCs w:val="24"/>
        </w:rPr>
        <w:t>s</w:t>
      </w:r>
      <w:r w:rsidRPr="00814402">
        <w:rPr>
          <w:rFonts w:eastAsia="Times New Roman" w:cstheme="minorHAnsi"/>
          <w:color w:val="000000"/>
          <w:szCs w:val="24"/>
        </w:rPr>
        <w:t xml:space="preserve"> and</w:t>
      </w:r>
      <w:r>
        <w:rPr>
          <w:rFonts w:eastAsia="Times New Roman" w:cstheme="minorHAnsi"/>
          <w:color w:val="000000"/>
          <w:szCs w:val="24"/>
        </w:rPr>
        <w:t xml:space="preserve"> variances are calculated for those 10</w:t>
      </w:r>
      <w:r w:rsidRPr="00814402">
        <w:rPr>
          <w:rFonts w:eastAsia="Times New Roman" w:cstheme="minorHAnsi"/>
          <w:color w:val="000000"/>
          <w:szCs w:val="24"/>
        </w:rPr>
        <w:t xml:space="preserve">. </w:t>
      </w:r>
    </w:p>
    <w:p w14:paraId="3779E61F" w14:textId="77777777" w:rsidR="0070192D" w:rsidRPr="00C70DD5" w:rsidRDefault="0070192D" w:rsidP="0070192D">
      <w:pPr>
        <w:rPr>
          <w:rFonts w:cstheme="minorHAnsi"/>
          <w:b/>
          <w:szCs w:val="24"/>
          <w:u w:val="single"/>
        </w:rPr>
      </w:pPr>
      <w:r w:rsidRPr="00C70DD5">
        <w:rPr>
          <w:rFonts w:cstheme="minorHAnsi"/>
          <w:b/>
          <w:szCs w:val="24"/>
          <w:u w:val="single"/>
        </w:rPr>
        <w:t>Texture distance = 6; the 10 best results</w:t>
      </w:r>
    </w:p>
    <w:p w14:paraId="5A7DF3C6" w14:textId="77777777" w:rsidR="0070192D" w:rsidRPr="00814402" w:rsidRDefault="0070192D" w:rsidP="0070192D">
      <w:pPr>
        <w:rPr>
          <w:rFonts w:cstheme="minorHAnsi"/>
          <w:b/>
        </w:rPr>
      </w:pPr>
      <w:r w:rsidRPr="00814402">
        <w:rPr>
          <w:rFonts w:cstheme="minorHAnsi"/>
          <w:b/>
        </w:rPr>
        <w:t>Large mask</w:t>
      </w:r>
      <w:r w:rsidR="0077486A">
        <w:rPr>
          <w:rFonts w:cstheme="minorHAnsi"/>
          <w:b/>
        </w:rPr>
        <w:t xml:space="preserve"> </w:t>
      </w:r>
    </w:p>
    <w:tbl>
      <w:tblPr>
        <w:tblW w:w="9295" w:type="dxa"/>
        <w:tblLook w:val="04A0" w:firstRow="1" w:lastRow="0" w:firstColumn="1" w:lastColumn="0" w:noHBand="0" w:noVBand="1"/>
      </w:tblPr>
      <w:tblGrid>
        <w:gridCol w:w="989"/>
        <w:gridCol w:w="2431"/>
        <w:gridCol w:w="3003"/>
        <w:gridCol w:w="2549"/>
        <w:gridCol w:w="323"/>
      </w:tblGrid>
      <w:tr w:rsidR="0070192D" w:rsidRPr="00814402" w14:paraId="2054D7B3" w14:textId="77777777" w:rsidTr="0077486A">
        <w:trPr>
          <w:gridAfter w:val="1"/>
          <w:wAfter w:w="323" w:type="dxa"/>
          <w:trHeight w:val="254"/>
        </w:trPr>
        <w:tc>
          <w:tcPr>
            <w:tcW w:w="989" w:type="dxa"/>
            <w:tcBorders>
              <w:top w:val="nil"/>
              <w:left w:val="nil"/>
              <w:bottom w:val="nil"/>
              <w:right w:val="nil"/>
            </w:tcBorders>
            <w:shd w:val="clear" w:color="auto" w:fill="auto"/>
            <w:noWrap/>
            <w:vAlign w:val="bottom"/>
          </w:tcPr>
          <w:p w14:paraId="2CFDDBD5" w14:textId="77777777" w:rsidR="0070192D" w:rsidRPr="001C0A31" w:rsidRDefault="0070192D" w:rsidP="00AA6F3A">
            <w:pPr>
              <w:spacing w:after="0"/>
              <w:rPr>
                <w:rFonts w:eastAsia="Times New Roman" w:cstheme="minorHAnsi"/>
                <w:szCs w:val="24"/>
              </w:rPr>
            </w:pPr>
          </w:p>
        </w:tc>
        <w:tc>
          <w:tcPr>
            <w:tcW w:w="2431" w:type="dxa"/>
            <w:tcBorders>
              <w:top w:val="nil"/>
              <w:left w:val="nil"/>
              <w:bottom w:val="nil"/>
              <w:right w:val="nil"/>
            </w:tcBorders>
            <w:shd w:val="clear" w:color="auto" w:fill="auto"/>
            <w:noWrap/>
            <w:vAlign w:val="bottom"/>
          </w:tcPr>
          <w:p w14:paraId="21E7393F" w14:textId="77777777" w:rsidR="0070192D" w:rsidRPr="001C0A31" w:rsidRDefault="0070192D" w:rsidP="00AA6F3A">
            <w:pPr>
              <w:spacing w:after="0"/>
              <w:jc w:val="center"/>
              <w:rPr>
                <w:rFonts w:eastAsia="Times New Roman" w:cstheme="minorHAnsi"/>
                <w:b/>
                <w:bCs/>
                <w:color w:val="000000"/>
              </w:rPr>
            </w:pPr>
          </w:p>
        </w:tc>
        <w:tc>
          <w:tcPr>
            <w:tcW w:w="3003" w:type="dxa"/>
            <w:tcBorders>
              <w:top w:val="nil"/>
              <w:left w:val="nil"/>
              <w:bottom w:val="nil"/>
              <w:right w:val="nil"/>
            </w:tcBorders>
            <w:shd w:val="clear" w:color="auto" w:fill="auto"/>
            <w:noWrap/>
            <w:vAlign w:val="bottom"/>
            <w:hideMark/>
          </w:tcPr>
          <w:p w14:paraId="3E8BE893" w14:textId="77777777" w:rsidR="0070192D" w:rsidRPr="001C0A31" w:rsidRDefault="0070192D" w:rsidP="00AA6F3A">
            <w:pPr>
              <w:spacing w:after="0"/>
              <w:jc w:val="center"/>
              <w:rPr>
                <w:rFonts w:eastAsia="Times New Roman" w:cstheme="minorHAnsi"/>
                <w:b/>
                <w:bCs/>
                <w:color w:val="000000"/>
              </w:rPr>
            </w:pPr>
          </w:p>
        </w:tc>
        <w:tc>
          <w:tcPr>
            <w:tcW w:w="2549" w:type="dxa"/>
            <w:tcBorders>
              <w:top w:val="nil"/>
              <w:left w:val="nil"/>
              <w:bottom w:val="nil"/>
              <w:right w:val="nil"/>
            </w:tcBorders>
            <w:shd w:val="clear" w:color="auto" w:fill="auto"/>
            <w:noWrap/>
            <w:vAlign w:val="bottom"/>
            <w:hideMark/>
          </w:tcPr>
          <w:p w14:paraId="18661C35" w14:textId="77777777" w:rsidR="0070192D" w:rsidRPr="001C0A31" w:rsidRDefault="0070192D" w:rsidP="00AA6F3A">
            <w:pPr>
              <w:spacing w:after="0"/>
              <w:rPr>
                <w:rFonts w:eastAsia="Times New Roman" w:cstheme="minorHAnsi"/>
                <w:sz w:val="20"/>
                <w:szCs w:val="20"/>
              </w:rPr>
            </w:pPr>
          </w:p>
        </w:tc>
      </w:tr>
      <w:tr w:rsidR="0070192D" w:rsidRPr="00814402" w14:paraId="18F7A835" w14:textId="77777777" w:rsidTr="0077486A">
        <w:trPr>
          <w:gridAfter w:val="1"/>
          <w:wAfter w:w="323" w:type="dxa"/>
          <w:trHeight w:val="254"/>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3BB93" w14:textId="77777777" w:rsidR="0070192D" w:rsidRPr="001C0A31" w:rsidRDefault="0070192D" w:rsidP="00AA6F3A">
            <w:pPr>
              <w:spacing w:after="0"/>
              <w:rPr>
                <w:rFonts w:eastAsia="Times New Roman" w:cstheme="minorHAnsi"/>
                <w:b/>
                <w:color w:val="000000"/>
              </w:rPr>
            </w:pPr>
            <w:r w:rsidRPr="001C0A31">
              <w:rPr>
                <w:rFonts w:eastAsia="Times New Roman" w:cstheme="minorHAnsi"/>
                <w:b/>
                <w:color w:val="000000"/>
              </w:rPr>
              <w:t> </w:t>
            </w:r>
          </w:p>
        </w:tc>
        <w:tc>
          <w:tcPr>
            <w:tcW w:w="2431" w:type="dxa"/>
            <w:tcBorders>
              <w:top w:val="single" w:sz="4" w:space="0" w:color="auto"/>
              <w:left w:val="nil"/>
              <w:bottom w:val="single" w:sz="4" w:space="0" w:color="auto"/>
              <w:right w:val="single" w:sz="4" w:space="0" w:color="auto"/>
            </w:tcBorders>
            <w:shd w:val="clear" w:color="auto" w:fill="auto"/>
            <w:noWrap/>
            <w:vAlign w:val="bottom"/>
            <w:hideMark/>
          </w:tcPr>
          <w:p w14:paraId="489FF688" w14:textId="77777777" w:rsidR="0070192D" w:rsidRPr="001C0A31" w:rsidRDefault="0070192D" w:rsidP="00AA6F3A">
            <w:pPr>
              <w:spacing w:after="0"/>
              <w:jc w:val="center"/>
              <w:rPr>
                <w:rFonts w:eastAsia="Times New Roman" w:cstheme="minorHAnsi"/>
                <w:b/>
                <w:color w:val="000000"/>
              </w:rPr>
            </w:pPr>
            <w:r w:rsidRPr="001C0A31">
              <w:rPr>
                <w:rFonts w:eastAsia="Times New Roman" w:cstheme="minorHAnsi"/>
                <w:b/>
                <w:color w:val="000000"/>
              </w:rPr>
              <w:t xml:space="preserve"> # Correct (out of 93)</w:t>
            </w:r>
          </w:p>
        </w:tc>
        <w:tc>
          <w:tcPr>
            <w:tcW w:w="3003" w:type="dxa"/>
            <w:tcBorders>
              <w:top w:val="single" w:sz="4" w:space="0" w:color="auto"/>
              <w:left w:val="nil"/>
              <w:bottom w:val="single" w:sz="4" w:space="0" w:color="auto"/>
              <w:right w:val="single" w:sz="4" w:space="0" w:color="auto"/>
            </w:tcBorders>
            <w:shd w:val="clear" w:color="auto" w:fill="auto"/>
            <w:noWrap/>
            <w:vAlign w:val="bottom"/>
            <w:hideMark/>
          </w:tcPr>
          <w:p w14:paraId="3BC18A43" w14:textId="77777777" w:rsidR="0070192D" w:rsidRPr="001C0A31" w:rsidRDefault="0070192D" w:rsidP="00AA6F3A">
            <w:pPr>
              <w:spacing w:after="0"/>
              <w:jc w:val="center"/>
              <w:rPr>
                <w:rFonts w:eastAsia="Times New Roman" w:cstheme="minorHAnsi"/>
                <w:b/>
                <w:color w:val="000000"/>
              </w:rPr>
            </w:pPr>
            <w:r w:rsidRPr="001C0A31">
              <w:rPr>
                <w:rFonts w:eastAsia="Times New Roman" w:cstheme="minorHAnsi"/>
                <w:b/>
                <w:color w:val="000000"/>
              </w:rPr>
              <w:t xml:space="preserve">%Success </w:t>
            </w:r>
            <w:proofErr w:type="spellStart"/>
            <w:r w:rsidRPr="00814402">
              <w:rPr>
                <w:rFonts w:eastAsia="Times New Roman" w:cstheme="minorHAnsi"/>
                <w:b/>
                <w:color w:val="000000"/>
              </w:rPr>
              <w:t>NoSyrinx</w:t>
            </w:r>
            <w:proofErr w:type="spellEnd"/>
            <w:r w:rsidRPr="001C0A31">
              <w:rPr>
                <w:rFonts w:eastAsia="Times New Roman" w:cstheme="minorHAnsi"/>
                <w:b/>
                <w:color w:val="000000"/>
              </w:rPr>
              <w:t xml:space="preserve"> Class </w:t>
            </w:r>
          </w:p>
        </w:tc>
        <w:tc>
          <w:tcPr>
            <w:tcW w:w="2549" w:type="dxa"/>
            <w:tcBorders>
              <w:top w:val="single" w:sz="4" w:space="0" w:color="auto"/>
              <w:left w:val="nil"/>
              <w:bottom w:val="single" w:sz="4" w:space="0" w:color="auto"/>
              <w:right w:val="single" w:sz="4" w:space="0" w:color="auto"/>
            </w:tcBorders>
            <w:shd w:val="clear" w:color="auto" w:fill="auto"/>
            <w:noWrap/>
            <w:vAlign w:val="bottom"/>
            <w:hideMark/>
          </w:tcPr>
          <w:p w14:paraId="0AE1F16D" w14:textId="77777777" w:rsidR="0070192D" w:rsidRPr="001C0A31" w:rsidRDefault="0070192D" w:rsidP="00AA6F3A">
            <w:pPr>
              <w:spacing w:after="0"/>
              <w:jc w:val="center"/>
              <w:rPr>
                <w:rFonts w:eastAsia="Times New Roman" w:cstheme="minorHAnsi"/>
                <w:b/>
                <w:color w:val="000000"/>
              </w:rPr>
            </w:pPr>
            <w:r w:rsidRPr="001C0A31">
              <w:rPr>
                <w:rFonts w:eastAsia="Times New Roman" w:cstheme="minorHAnsi"/>
                <w:b/>
                <w:color w:val="000000"/>
              </w:rPr>
              <w:t xml:space="preserve">%Success syrinx Class </w:t>
            </w:r>
          </w:p>
        </w:tc>
      </w:tr>
      <w:tr w:rsidR="0070192D" w:rsidRPr="00814402" w14:paraId="7FA381FD" w14:textId="77777777" w:rsidTr="0077486A">
        <w:trPr>
          <w:gridAfter w:val="1"/>
          <w:wAfter w:w="323" w:type="dxa"/>
          <w:trHeight w:val="254"/>
        </w:trPr>
        <w:tc>
          <w:tcPr>
            <w:tcW w:w="989" w:type="dxa"/>
            <w:tcBorders>
              <w:top w:val="nil"/>
              <w:left w:val="single" w:sz="4" w:space="0" w:color="auto"/>
              <w:bottom w:val="single" w:sz="4" w:space="0" w:color="auto"/>
              <w:right w:val="single" w:sz="4" w:space="0" w:color="auto"/>
            </w:tcBorders>
            <w:shd w:val="clear" w:color="auto" w:fill="auto"/>
            <w:noWrap/>
            <w:vAlign w:val="bottom"/>
            <w:hideMark/>
          </w:tcPr>
          <w:p w14:paraId="6FFCC946"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431" w:type="dxa"/>
            <w:tcBorders>
              <w:top w:val="nil"/>
              <w:left w:val="nil"/>
              <w:bottom w:val="single" w:sz="4" w:space="0" w:color="auto"/>
              <w:right w:val="single" w:sz="4" w:space="0" w:color="auto"/>
            </w:tcBorders>
            <w:shd w:val="clear" w:color="auto" w:fill="auto"/>
            <w:noWrap/>
            <w:vAlign w:val="bottom"/>
            <w:hideMark/>
          </w:tcPr>
          <w:p w14:paraId="4FC28255"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63</w:t>
            </w:r>
          </w:p>
        </w:tc>
        <w:tc>
          <w:tcPr>
            <w:tcW w:w="3003" w:type="dxa"/>
            <w:tcBorders>
              <w:top w:val="nil"/>
              <w:left w:val="nil"/>
              <w:bottom w:val="single" w:sz="4" w:space="0" w:color="auto"/>
              <w:right w:val="single" w:sz="4" w:space="0" w:color="auto"/>
            </w:tcBorders>
            <w:shd w:val="clear" w:color="auto" w:fill="auto"/>
            <w:noWrap/>
            <w:vAlign w:val="bottom"/>
            <w:hideMark/>
          </w:tcPr>
          <w:p w14:paraId="740ED31D"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66.67</w:t>
            </w:r>
          </w:p>
        </w:tc>
        <w:tc>
          <w:tcPr>
            <w:tcW w:w="2549" w:type="dxa"/>
            <w:tcBorders>
              <w:top w:val="nil"/>
              <w:left w:val="nil"/>
              <w:bottom w:val="single" w:sz="4" w:space="0" w:color="auto"/>
              <w:right w:val="single" w:sz="4" w:space="0" w:color="auto"/>
            </w:tcBorders>
            <w:shd w:val="clear" w:color="auto" w:fill="auto"/>
            <w:noWrap/>
            <w:vAlign w:val="bottom"/>
            <w:hideMark/>
          </w:tcPr>
          <w:p w14:paraId="77C5F060"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68.75</w:t>
            </w:r>
          </w:p>
        </w:tc>
      </w:tr>
      <w:tr w:rsidR="0070192D" w:rsidRPr="00814402" w14:paraId="423F5F6C" w14:textId="77777777" w:rsidTr="0077486A">
        <w:trPr>
          <w:gridAfter w:val="1"/>
          <w:wAfter w:w="323" w:type="dxa"/>
          <w:trHeight w:val="254"/>
        </w:trPr>
        <w:tc>
          <w:tcPr>
            <w:tcW w:w="989" w:type="dxa"/>
            <w:tcBorders>
              <w:top w:val="nil"/>
              <w:left w:val="single" w:sz="4" w:space="0" w:color="auto"/>
              <w:bottom w:val="single" w:sz="4" w:space="0" w:color="auto"/>
              <w:right w:val="single" w:sz="4" w:space="0" w:color="auto"/>
            </w:tcBorders>
            <w:shd w:val="clear" w:color="auto" w:fill="auto"/>
            <w:noWrap/>
            <w:vAlign w:val="bottom"/>
            <w:hideMark/>
          </w:tcPr>
          <w:p w14:paraId="3EBED580"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431" w:type="dxa"/>
            <w:tcBorders>
              <w:top w:val="nil"/>
              <w:left w:val="nil"/>
              <w:bottom w:val="single" w:sz="4" w:space="0" w:color="auto"/>
              <w:right w:val="single" w:sz="4" w:space="0" w:color="auto"/>
            </w:tcBorders>
            <w:shd w:val="clear" w:color="auto" w:fill="auto"/>
            <w:noWrap/>
            <w:vAlign w:val="bottom"/>
            <w:hideMark/>
          </w:tcPr>
          <w:p w14:paraId="3A115C74"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63</w:t>
            </w:r>
          </w:p>
        </w:tc>
        <w:tc>
          <w:tcPr>
            <w:tcW w:w="3003" w:type="dxa"/>
            <w:tcBorders>
              <w:top w:val="nil"/>
              <w:left w:val="nil"/>
              <w:bottom w:val="single" w:sz="4" w:space="0" w:color="auto"/>
              <w:right w:val="single" w:sz="4" w:space="0" w:color="auto"/>
            </w:tcBorders>
            <w:shd w:val="clear" w:color="auto" w:fill="auto"/>
            <w:noWrap/>
            <w:vAlign w:val="bottom"/>
            <w:hideMark/>
          </w:tcPr>
          <w:p w14:paraId="47149685"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66.67</w:t>
            </w:r>
          </w:p>
        </w:tc>
        <w:tc>
          <w:tcPr>
            <w:tcW w:w="2549" w:type="dxa"/>
            <w:tcBorders>
              <w:top w:val="nil"/>
              <w:left w:val="nil"/>
              <w:bottom w:val="single" w:sz="4" w:space="0" w:color="auto"/>
              <w:right w:val="single" w:sz="4" w:space="0" w:color="auto"/>
            </w:tcBorders>
            <w:shd w:val="clear" w:color="auto" w:fill="auto"/>
            <w:noWrap/>
            <w:vAlign w:val="bottom"/>
            <w:hideMark/>
          </w:tcPr>
          <w:p w14:paraId="7BDF57FC"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68.75</w:t>
            </w:r>
          </w:p>
        </w:tc>
      </w:tr>
      <w:tr w:rsidR="0070192D" w:rsidRPr="00814402" w14:paraId="6DB6E6C8" w14:textId="77777777" w:rsidTr="0077486A">
        <w:trPr>
          <w:gridAfter w:val="1"/>
          <w:wAfter w:w="323" w:type="dxa"/>
          <w:trHeight w:val="254"/>
        </w:trPr>
        <w:tc>
          <w:tcPr>
            <w:tcW w:w="989" w:type="dxa"/>
            <w:tcBorders>
              <w:top w:val="nil"/>
              <w:left w:val="single" w:sz="4" w:space="0" w:color="auto"/>
              <w:bottom w:val="single" w:sz="4" w:space="0" w:color="auto"/>
              <w:right w:val="single" w:sz="4" w:space="0" w:color="auto"/>
            </w:tcBorders>
            <w:shd w:val="clear" w:color="auto" w:fill="auto"/>
            <w:noWrap/>
            <w:vAlign w:val="bottom"/>
            <w:hideMark/>
          </w:tcPr>
          <w:p w14:paraId="143C9C43"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431" w:type="dxa"/>
            <w:tcBorders>
              <w:top w:val="nil"/>
              <w:left w:val="nil"/>
              <w:bottom w:val="single" w:sz="4" w:space="0" w:color="auto"/>
              <w:right w:val="single" w:sz="4" w:space="0" w:color="auto"/>
            </w:tcBorders>
            <w:shd w:val="clear" w:color="auto" w:fill="auto"/>
            <w:noWrap/>
            <w:vAlign w:val="bottom"/>
            <w:hideMark/>
          </w:tcPr>
          <w:p w14:paraId="74436AA3"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61</w:t>
            </w:r>
          </w:p>
        </w:tc>
        <w:tc>
          <w:tcPr>
            <w:tcW w:w="3003" w:type="dxa"/>
            <w:tcBorders>
              <w:top w:val="nil"/>
              <w:left w:val="nil"/>
              <w:bottom w:val="single" w:sz="4" w:space="0" w:color="auto"/>
              <w:right w:val="single" w:sz="4" w:space="0" w:color="auto"/>
            </w:tcBorders>
            <w:shd w:val="clear" w:color="auto" w:fill="auto"/>
            <w:noWrap/>
            <w:vAlign w:val="bottom"/>
            <w:hideMark/>
          </w:tcPr>
          <w:p w14:paraId="595EE72C"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57.78</w:t>
            </w:r>
          </w:p>
        </w:tc>
        <w:tc>
          <w:tcPr>
            <w:tcW w:w="2549" w:type="dxa"/>
            <w:tcBorders>
              <w:top w:val="nil"/>
              <w:left w:val="nil"/>
              <w:bottom w:val="single" w:sz="4" w:space="0" w:color="auto"/>
              <w:right w:val="single" w:sz="4" w:space="0" w:color="auto"/>
            </w:tcBorders>
            <w:shd w:val="clear" w:color="auto" w:fill="auto"/>
            <w:noWrap/>
            <w:vAlign w:val="bottom"/>
            <w:hideMark/>
          </w:tcPr>
          <w:p w14:paraId="28D77BD8"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72.92</w:t>
            </w:r>
          </w:p>
        </w:tc>
      </w:tr>
      <w:tr w:rsidR="0070192D" w:rsidRPr="00814402" w14:paraId="10C09901" w14:textId="77777777" w:rsidTr="0077486A">
        <w:trPr>
          <w:gridAfter w:val="1"/>
          <w:wAfter w:w="323" w:type="dxa"/>
          <w:trHeight w:val="254"/>
        </w:trPr>
        <w:tc>
          <w:tcPr>
            <w:tcW w:w="989" w:type="dxa"/>
            <w:tcBorders>
              <w:top w:val="nil"/>
              <w:left w:val="single" w:sz="4" w:space="0" w:color="auto"/>
              <w:bottom w:val="single" w:sz="4" w:space="0" w:color="auto"/>
              <w:right w:val="single" w:sz="4" w:space="0" w:color="auto"/>
            </w:tcBorders>
            <w:shd w:val="clear" w:color="auto" w:fill="auto"/>
            <w:noWrap/>
            <w:vAlign w:val="bottom"/>
            <w:hideMark/>
          </w:tcPr>
          <w:p w14:paraId="1CC07447"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431" w:type="dxa"/>
            <w:tcBorders>
              <w:top w:val="nil"/>
              <w:left w:val="nil"/>
              <w:bottom w:val="single" w:sz="4" w:space="0" w:color="auto"/>
              <w:right w:val="single" w:sz="4" w:space="0" w:color="auto"/>
            </w:tcBorders>
            <w:shd w:val="clear" w:color="auto" w:fill="auto"/>
            <w:noWrap/>
            <w:vAlign w:val="bottom"/>
            <w:hideMark/>
          </w:tcPr>
          <w:p w14:paraId="1E3997BE"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61</w:t>
            </w:r>
          </w:p>
        </w:tc>
        <w:tc>
          <w:tcPr>
            <w:tcW w:w="3003" w:type="dxa"/>
            <w:tcBorders>
              <w:top w:val="nil"/>
              <w:left w:val="nil"/>
              <w:bottom w:val="single" w:sz="4" w:space="0" w:color="auto"/>
              <w:right w:val="single" w:sz="4" w:space="0" w:color="auto"/>
            </w:tcBorders>
            <w:shd w:val="clear" w:color="auto" w:fill="auto"/>
            <w:noWrap/>
            <w:vAlign w:val="bottom"/>
            <w:hideMark/>
          </w:tcPr>
          <w:p w14:paraId="227F2699"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60</w:t>
            </w:r>
          </w:p>
        </w:tc>
        <w:tc>
          <w:tcPr>
            <w:tcW w:w="2549" w:type="dxa"/>
            <w:tcBorders>
              <w:top w:val="nil"/>
              <w:left w:val="nil"/>
              <w:bottom w:val="single" w:sz="4" w:space="0" w:color="auto"/>
              <w:right w:val="single" w:sz="4" w:space="0" w:color="auto"/>
            </w:tcBorders>
            <w:shd w:val="clear" w:color="auto" w:fill="auto"/>
            <w:noWrap/>
            <w:vAlign w:val="bottom"/>
            <w:hideMark/>
          </w:tcPr>
          <w:p w14:paraId="02F87581"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70.83</w:t>
            </w:r>
          </w:p>
        </w:tc>
      </w:tr>
      <w:tr w:rsidR="0070192D" w:rsidRPr="00814402" w14:paraId="4499CC3E" w14:textId="77777777" w:rsidTr="0077486A">
        <w:trPr>
          <w:gridAfter w:val="1"/>
          <w:wAfter w:w="323" w:type="dxa"/>
          <w:trHeight w:val="254"/>
        </w:trPr>
        <w:tc>
          <w:tcPr>
            <w:tcW w:w="989" w:type="dxa"/>
            <w:tcBorders>
              <w:top w:val="nil"/>
              <w:left w:val="single" w:sz="4" w:space="0" w:color="auto"/>
              <w:bottom w:val="single" w:sz="4" w:space="0" w:color="auto"/>
              <w:right w:val="single" w:sz="4" w:space="0" w:color="auto"/>
            </w:tcBorders>
            <w:shd w:val="clear" w:color="auto" w:fill="auto"/>
            <w:noWrap/>
            <w:vAlign w:val="bottom"/>
            <w:hideMark/>
          </w:tcPr>
          <w:p w14:paraId="47BA6540"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431" w:type="dxa"/>
            <w:tcBorders>
              <w:top w:val="nil"/>
              <w:left w:val="nil"/>
              <w:bottom w:val="single" w:sz="4" w:space="0" w:color="auto"/>
              <w:right w:val="single" w:sz="4" w:space="0" w:color="auto"/>
            </w:tcBorders>
            <w:shd w:val="clear" w:color="auto" w:fill="auto"/>
            <w:noWrap/>
            <w:vAlign w:val="bottom"/>
            <w:hideMark/>
          </w:tcPr>
          <w:p w14:paraId="54CB2755"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61</w:t>
            </w:r>
          </w:p>
        </w:tc>
        <w:tc>
          <w:tcPr>
            <w:tcW w:w="3003" w:type="dxa"/>
            <w:tcBorders>
              <w:top w:val="nil"/>
              <w:left w:val="nil"/>
              <w:bottom w:val="single" w:sz="4" w:space="0" w:color="auto"/>
              <w:right w:val="single" w:sz="4" w:space="0" w:color="auto"/>
            </w:tcBorders>
            <w:shd w:val="clear" w:color="auto" w:fill="auto"/>
            <w:noWrap/>
            <w:vAlign w:val="bottom"/>
            <w:hideMark/>
          </w:tcPr>
          <w:p w14:paraId="10B0D4FA"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60</w:t>
            </w:r>
          </w:p>
        </w:tc>
        <w:tc>
          <w:tcPr>
            <w:tcW w:w="2549" w:type="dxa"/>
            <w:tcBorders>
              <w:top w:val="nil"/>
              <w:left w:val="nil"/>
              <w:bottom w:val="single" w:sz="4" w:space="0" w:color="auto"/>
              <w:right w:val="single" w:sz="4" w:space="0" w:color="auto"/>
            </w:tcBorders>
            <w:shd w:val="clear" w:color="auto" w:fill="auto"/>
            <w:noWrap/>
            <w:vAlign w:val="bottom"/>
            <w:hideMark/>
          </w:tcPr>
          <w:p w14:paraId="6AE74047"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70.83</w:t>
            </w:r>
          </w:p>
        </w:tc>
      </w:tr>
      <w:tr w:rsidR="0070192D" w:rsidRPr="00814402" w14:paraId="0036217B" w14:textId="77777777" w:rsidTr="0077486A">
        <w:trPr>
          <w:gridAfter w:val="1"/>
          <w:wAfter w:w="323" w:type="dxa"/>
          <w:trHeight w:val="254"/>
        </w:trPr>
        <w:tc>
          <w:tcPr>
            <w:tcW w:w="989" w:type="dxa"/>
            <w:tcBorders>
              <w:top w:val="nil"/>
              <w:left w:val="single" w:sz="4" w:space="0" w:color="auto"/>
              <w:bottom w:val="single" w:sz="4" w:space="0" w:color="auto"/>
              <w:right w:val="single" w:sz="4" w:space="0" w:color="auto"/>
            </w:tcBorders>
            <w:shd w:val="clear" w:color="auto" w:fill="auto"/>
            <w:noWrap/>
            <w:vAlign w:val="bottom"/>
            <w:hideMark/>
          </w:tcPr>
          <w:p w14:paraId="5B3D4874"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431" w:type="dxa"/>
            <w:tcBorders>
              <w:top w:val="nil"/>
              <w:left w:val="nil"/>
              <w:bottom w:val="single" w:sz="4" w:space="0" w:color="auto"/>
              <w:right w:val="single" w:sz="4" w:space="0" w:color="auto"/>
            </w:tcBorders>
            <w:shd w:val="clear" w:color="auto" w:fill="auto"/>
            <w:noWrap/>
            <w:vAlign w:val="bottom"/>
            <w:hideMark/>
          </w:tcPr>
          <w:p w14:paraId="5911737D"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61</w:t>
            </w:r>
          </w:p>
        </w:tc>
        <w:tc>
          <w:tcPr>
            <w:tcW w:w="3003" w:type="dxa"/>
            <w:tcBorders>
              <w:top w:val="nil"/>
              <w:left w:val="nil"/>
              <w:bottom w:val="single" w:sz="4" w:space="0" w:color="auto"/>
              <w:right w:val="single" w:sz="4" w:space="0" w:color="auto"/>
            </w:tcBorders>
            <w:shd w:val="clear" w:color="auto" w:fill="auto"/>
            <w:noWrap/>
            <w:vAlign w:val="bottom"/>
            <w:hideMark/>
          </w:tcPr>
          <w:p w14:paraId="0D886B17"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64.44</w:t>
            </w:r>
          </w:p>
        </w:tc>
        <w:tc>
          <w:tcPr>
            <w:tcW w:w="2549" w:type="dxa"/>
            <w:tcBorders>
              <w:top w:val="nil"/>
              <w:left w:val="nil"/>
              <w:bottom w:val="single" w:sz="4" w:space="0" w:color="auto"/>
              <w:right w:val="single" w:sz="4" w:space="0" w:color="auto"/>
            </w:tcBorders>
            <w:shd w:val="clear" w:color="auto" w:fill="auto"/>
            <w:noWrap/>
            <w:vAlign w:val="bottom"/>
            <w:hideMark/>
          </w:tcPr>
          <w:p w14:paraId="4580FB51"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66.67</w:t>
            </w:r>
          </w:p>
        </w:tc>
      </w:tr>
      <w:tr w:rsidR="0070192D" w:rsidRPr="00814402" w14:paraId="2D86A884" w14:textId="77777777" w:rsidTr="0077486A">
        <w:trPr>
          <w:gridAfter w:val="1"/>
          <w:wAfter w:w="323" w:type="dxa"/>
          <w:trHeight w:val="254"/>
        </w:trPr>
        <w:tc>
          <w:tcPr>
            <w:tcW w:w="989" w:type="dxa"/>
            <w:tcBorders>
              <w:top w:val="nil"/>
              <w:left w:val="single" w:sz="4" w:space="0" w:color="auto"/>
              <w:bottom w:val="single" w:sz="4" w:space="0" w:color="auto"/>
              <w:right w:val="single" w:sz="4" w:space="0" w:color="auto"/>
            </w:tcBorders>
            <w:shd w:val="clear" w:color="auto" w:fill="auto"/>
            <w:noWrap/>
            <w:vAlign w:val="bottom"/>
            <w:hideMark/>
          </w:tcPr>
          <w:p w14:paraId="37AF1100"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431" w:type="dxa"/>
            <w:tcBorders>
              <w:top w:val="nil"/>
              <w:left w:val="nil"/>
              <w:bottom w:val="single" w:sz="4" w:space="0" w:color="auto"/>
              <w:right w:val="single" w:sz="4" w:space="0" w:color="auto"/>
            </w:tcBorders>
            <w:shd w:val="clear" w:color="auto" w:fill="auto"/>
            <w:noWrap/>
            <w:vAlign w:val="bottom"/>
            <w:hideMark/>
          </w:tcPr>
          <w:p w14:paraId="522BF202"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61</w:t>
            </w:r>
          </w:p>
        </w:tc>
        <w:tc>
          <w:tcPr>
            <w:tcW w:w="3003" w:type="dxa"/>
            <w:tcBorders>
              <w:top w:val="nil"/>
              <w:left w:val="nil"/>
              <w:bottom w:val="single" w:sz="4" w:space="0" w:color="auto"/>
              <w:right w:val="single" w:sz="4" w:space="0" w:color="auto"/>
            </w:tcBorders>
            <w:shd w:val="clear" w:color="auto" w:fill="auto"/>
            <w:noWrap/>
            <w:vAlign w:val="bottom"/>
            <w:hideMark/>
          </w:tcPr>
          <w:p w14:paraId="7AF02A1D"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64.44</w:t>
            </w:r>
          </w:p>
        </w:tc>
        <w:tc>
          <w:tcPr>
            <w:tcW w:w="2549" w:type="dxa"/>
            <w:tcBorders>
              <w:top w:val="nil"/>
              <w:left w:val="nil"/>
              <w:bottom w:val="single" w:sz="4" w:space="0" w:color="auto"/>
              <w:right w:val="single" w:sz="4" w:space="0" w:color="auto"/>
            </w:tcBorders>
            <w:shd w:val="clear" w:color="auto" w:fill="auto"/>
            <w:noWrap/>
            <w:vAlign w:val="bottom"/>
            <w:hideMark/>
          </w:tcPr>
          <w:p w14:paraId="6A8C903F"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66.67</w:t>
            </w:r>
          </w:p>
        </w:tc>
      </w:tr>
      <w:tr w:rsidR="0070192D" w:rsidRPr="00814402" w14:paraId="4A85E1FC" w14:textId="77777777" w:rsidTr="0077486A">
        <w:trPr>
          <w:gridAfter w:val="1"/>
          <w:wAfter w:w="323" w:type="dxa"/>
          <w:trHeight w:val="254"/>
        </w:trPr>
        <w:tc>
          <w:tcPr>
            <w:tcW w:w="989" w:type="dxa"/>
            <w:tcBorders>
              <w:top w:val="nil"/>
              <w:left w:val="single" w:sz="4" w:space="0" w:color="auto"/>
              <w:bottom w:val="single" w:sz="4" w:space="0" w:color="auto"/>
              <w:right w:val="single" w:sz="4" w:space="0" w:color="auto"/>
            </w:tcBorders>
            <w:shd w:val="clear" w:color="auto" w:fill="auto"/>
            <w:noWrap/>
            <w:vAlign w:val="bottom"/>
            <w:hideMark/>
          </w:tcPr>
          <w:p w14:paraId="21FB8B73"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431" w:type="dxa"/>
            <w:tcBorders>
              <w:top w:val="nil"/>
              <w:left w:val="nil"/>
              <w:bottom w:val="single" w:sz="4" w:space="0" w:color="auto"/>
              <w:right w:val="single" w:sz="4" w:space="0" w:color="auto"/>
            </w:tcBorders>
            <w:shd w:val="clear" w:color="auto" w:fill="auto"/>
            <w:noWrap/>
            <w:vAlign w:val="bottom"/>
            <w:hideMark/>
          </w:tcPr>
          <w:p w14:paraId="4A2176CB"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61</w:t>
            </w:r>
          </w:p>
        </w:tc>
        <w:tc>
          <w:tcPr>
            <w:tcW w:w="3003" w:type="dxa"/>
            <w:tcBorders>
              <w:top w:val="nil"/>
              <w:left w:val="nil"/>
              <w:bottom w:val="single" w:sz="4" w:space="0" w:color="auto"/>
              <w:right w:val="single" w:sz="4" w:space="0" w:color="auto"/>
            </w:tcBorders>
            <w:shd w:val="clear" w:color="auto" w:fill="auto"/>
            <w:noWrap/>
            <w:vAlign w:val="bottom"/>
            <w:hideMark/>
          </w:tcPr>
          <w:p w14:paraId="00D7368C"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66.67</w:t>
            </w:r>
          </w:p>
        </w:tc>
        <w:tc>
          <w:tcPr>
            <w:tcW w:w="2549" w:type="dxa"/>
            <w:tcBorders>
              <w:top w:val="nil"/>
              <w:left w:val="nil"/>
              <w:bottom w:val="single" w:sz="4" w:space="0" w:color="auto"/>
              <w:right w:val="single" w:sz="4" w:space="0" w:color="auto"/>
            </w:tcBorders>
            <w:shd w:val="clear" w:color="auto" w:fill="auto"/>
            <w:noWrap/>
            <w:vAlign w:val="bottom"/>
            <w:hideMark/>
          </w:tcPr>
          <w:p w14:paraId="5B544271"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64.58</w:t>
            </w:r>
          </w:p>
        </w:tc>
      </w:tr>
      <w:tr w:rsidR="0070192D" w:rsidRPr="00814402" w14:paraId="452FFFB6" w14:textId="77777777" w:rsidTr="0077486A">
        <w:trPr>
          <w:gridAfter w:val="1"/>
          <w:wAfter w:w="323" w:type="dxa"/>
          <w:trHeight w:val="254"/>
        </w:trPr>
        <w:tc>
          <w:tcPr>
            <w:tcW w:w="989" w:type="dxa"/>
            <w:tcBorders>
              <w:top w:val="nil"/>
              <w:left w:val="single" w:sz="4" w:space="0" w:color="auto"/>
              <w:bottom w:val="single" w:sz="4" w:space="0" w:color="auto"/>
              <w:right w:val="single" w:sz="4" w:space="0" w:color="auto"/>
            </w:tcBorders>
            <w:shd w:val="clear" w:color="auto" w:fill="auto"/>
            <w:noWrap/>
            <w:vAlign w:val="bottom"/>
            <w:hideMark/>
          </w:tcPr>
          <w:p w14:paraId="0D3B6C4C"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431" w:type="dxa"/>
            <w:tcBorders>
              <w:top w:val="nil"/>
              <w:left w:val="nil"/>
              <w:bottom w:val="single" w:sz="4" w:space="0" w:color="auto"/>
              <w:right w:val="single" w:sz="4" w:space="0" w:color="auto"/>
            </w:tcBorders>
            <w:shd w:val="clear" w:color="auto" w:fill="auto"/>
            <w:noWrap/>
            <w:vAlign w:val="bottom"/>
            <w:hideMark/>
          </w:tcPr>
          <w:p w14:paraId="3BB65ABA"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61</w:t>
            </w:r>
          </w:p>
        </w:tc>
        <w:tc>
          <w:tcPr>
            <w:tcW w:w="3003" w:type="dxa"/>
            <w:tcBorders>
              <w:top w:val="nil"/>
              <w:left w:val="nil"/>
              <w:bottom w:val="single" w:sz="4" w:space="0" w:color="auto"/>
              <w:right w:val="single" w:sz="4" w:space="0" w:color="auto"/>
            </w:tcBorders>
            <w:shd w:val="clear" w:color="auto" w:fill="auto"/>
            <w:noWrap/>
            <w:vAlign w:val="bottom"/>
            <w:hideMark/>
          </w:tcPr>
          <w:p w14:paraId="5DC37779"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68.89</w:t>
            </w:r>
          </w:p>
        </w:tc>
        <w:tc>
          <w:tcPr>
            <w:tcW w:w="2549" w:type="dxa"/>
            <w:tcBorders>
              <w:top w:val="nil"/>
              <w:left w:val="nil"/>
              <w:bottom w:val="single" w:sz="4" w:space="0" w:color="auto"/>
              <w:right w:val="single" w:sz="4" w:space="0" w:color="auto"/>
            </w:tcBorders>
            <w:shd w:val="clear" w:color="auto" w:fill="auto"/>
            <w:noWrap/>
            <w:vAlign w:val="bottom"/>
            <w:hideMark/>
          </w:tcPr>
          <w:p w14:paraId="2ECB37FF"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62.5</w:t>
            </w:r>
          </w:p>
        </w:tc>
      </w:tr>
      <w:tr w:rsidR="0070192D" w:rsidRPr="00814402" w14:paraId="137C0483" w14:textId="77777777" w:rsidTr="0077486A">
        <w:trPr>
          <w:gridAfter w:val="1"/>
          <w:wAfter w:w="323" w:type="dxa"/>
          <w:trHeight w:val="254"/>
        </w:trPr>
        <w:tc>
          <w:tcPr>
            <w:tcW w:w="989" w:type="dxa"/>
            <w:tcBorders>
              <w:top w:val="nil"/>
              <w:left w:val="single" w:sz="4" w:space="0" w:color="auto"/>
              <w:bottom w:val="single" w:sz="4" w:space="0" w:color="auto"/>
              <w:right w:val="single" w:sz="4" w:space="0" w:color="auto"/>
            </w:tcBorders>
            <w:shd w:val="clear" w:color="auto" w:fill="auto"/>
            <w:noWrap/>
            <w:vAlign w:val="bottom"/>
            <w:hideMark/>
          </w:tcPr>
          <w:p w14:paraId="5D71CD4B"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431" w:type="dxa"/>
            <w:tcBorders>
              <w:top w:val="nil"/>
              <w:left w:val="nil"/>
              <w:bottom w:val="single" w:sz="4" w:space="0" w:color="auto"/>
              <w:right w:val="single" w:sz="4" w:space="0" w:color="auto"/>
            </w:tcBorders>
            <w:shd w:val="clear" w:color="auto" w:fill="auto"/>
            <w:noWrap/>
            <w:vAlign w:val="bottom"/>
            <w:hideMark/>
          </w:tcPr>
          <w:p w14:paraId="71DDB0D3"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61</w:t>
            </w:r>
          </w:p>
        </w:tc>
        <w:tc>
          <w:tcPr>
            <w:tcW w:w="3003" w:type="dxa"/>
            <w:tcBorders>
              <w:top w:val="nil"/>
              <w:left w:val="nil"/>
              <w:bottom w:val="single" w:sz="4" w:space="0" w:color="auto"/>
              <w:right w:val="single" w:sz="4" w:space="0" w:color="auto"/>
            </w:tcBorders>
            <w:shd w:val="clear" w:color="auto" w:fill="auto"/>
            <w:noWrap/>
            <w:vAlign w:val="bottom"/>
            <w:hideMark/>
          </w:tcPr>
          <w:p w14:paraId="60D59526"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68.89</w:t>
            </w:r>
          </w:p>
        </w:tc>
        <w:tc>
          <w:tcPr>
            <w:tcW w:w="2549" w:type="dxa"/>
            <w:tcBorders>
              <w:top w:val="nil"/>
              <w:left w:val="nil"/>
              <w:bottom w:val="single" w:sz="4" w:space="0" w:color="auto"/>
              <w:right w:val="single" w:sz="4" w:space="0" w:color="auto"/>
            </w:tcBorders>
            <w:shd w:val="clear" w:color="auto" w:fill="auto"/>
            <w:noWrap/>
            <w:vAlign w:val="bottom"/>
            <w:hideMark/>
          </w:tcPr>
          <w:p w14:paraId="7CC7AE70"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62.5</w:t>
            </w:r>
          </w:p>
        </w:tc>
      </w:tr>
      <w:tr w:rsidR="0070192D" w:rsidRPr="00814402" w14:paraId="5C85A6CD" w14:textId="77777777" w:rsidTr="0077486A">
        <w:trPr>
          <w:gridAfter w:val="1"/>
          <w:wAfter w:w="323" w:type="dxa"/>
          <w:trHeight w:val="254"/>
        </w:trPr>
        <w:tc>
          <w:tcPr>
            <w:tcW w:w="989" w:type="dxa"/>
            <w:tcBorders>
              <w:top w:val="nil"/>
              <w:left w:val="single" w:sz="4" w:space="0" w:color="auto"/>
              <w:bottom w:val="single" w:sz="4" w:space="0" w:color="auto"/>
              <w:right w:val="single" w:sz="4" w:space="0" w:color="auto"/>
            </w:tcBorders>
            <w:shd w:val="clear" w:color="000000" w:fill="B4C6E7"/>
            <w:noWrap/>
            <w:vAlign w:val="bottom"/>
            <w:hideMark/>
          </w:tcPr>
          <w:p w14:paraId="17C5D8F4" w14:textId="77777777" w:rsidR="0070192D" w:rsidRPr="001C0A31" w:rsidRDefault="0070192D" w:rsidP="00AA6F3A">
            <w:pPr>
              <w:spacing w:after="0"/>
              <w:rPr>
                <w:rFonts w:eastAsia="Times New Roman" w:cstheme="minorHAnsi"/>
                <w:i/>
                <w:iCs/>
                <w:color w:val="000000"/>
              </w:rPr>
            </w:pPr>
            <w:r w:rsidRPr="001C0A31">
              <w:rPr>
                <w:rFonts w:eastAsia="Times New Roman" w:cstheme="minorHAnsi"/>
                <w:i/>
                <w:iCs/>
                <w:color w:val="000000"/>
              </w:rPr>
              <w:t>average</w:t>
            </w:r>
          </w:p>
        </w:tc>
        <w:tc>
          <w:tcPr>
            <w:tcW w:w="2431" w:type="dxa"/>
            <w:tcBorders>
              <w:top w:val="nil"/>
              <w:left w:val="nil"/>
              <w:bottom w:val="single" w:sz="4" w:space="0" w:color="auto"/>
              <w:right w:val="single" w:sz="4" w:space="0" w:color="auto"/>
            </w:tcBorders>
            <w:shd w:val="clear" w:color="000000" w:fill="B4C6E7"/>
            <w:noWrap/>
            <w:vAlign w:val="bottom"/>
            <w:hideMark/>
          </w:tcPr>
          <w:p w14:paraId="1C20C76F" w14:textId="77777777" w:rsidR="0070192D" w:rsidRPr="001C0A31" w:rsidRDefault="0070192D" w:rsidP="00AA6F3A">
            <w:pPr>
              <w:spacing w:after="0"/>
              <w:jc w:val="right"/>
              <w:rPr>
                <w:rFonts w:eastAsia="Times New Roman" w:cstheme="minorHAnsi"/>
                <w:i/>
                <w:iCs/>
                <w:color w:val="000000"/>
              </w:rPr>
            </w:pPr>
            <w:r w:rsidRPr="001C0A31">
              <w:rPr>
                <w:rFonts w:eastAsia="Times New Roman" w:cstheme="minorHAnsi"/>
                <w:i/>
                <w:iCs/>
                <w:color w:val="000000"/>
              </w:rPr>
              <w:t>61.4</w:t>
            </w:r>
          </w:p>
        </w:tc>
        <w:tc>
          <w:tcPr>
            <w:tcW w:w="3003" w:type="dxa"/>
            <w:tcBorders>
              <w:top w:val="nil"/>
              <w:left w:val="nil"/>
              <w:bottom w:val="single" w:sz="4" w:space="0" w:color="auto"/>
              <w:right w:val="single" w:sz="4" w:space="0" w:color="auto"/>
            </w:tcBorders>
            <w:shd w:val="clear" w:color="000000" w:fill="B4C6E7"/>
            <w:noWrap/>
            <w:vAlign w:val="bottom"/>
            <w:hideMark/>
          </w:tcPr>
          <w:p w14:paraId="308FA90B" w14:textId="77777777" w:rsidR="0070192D" w:rsidRPr="001C0A31" w:rsidRDefault="0070192D" w:rsidP="00AA6F3A">
            <w:pPr>
              <w:spacing w:after="0"/>
              <w:jc w:val="right"/>
              <w:rPr>
                <w:rFonts w:eastAsia="Times New Roman" w:cstheme="minorHAnsi"/>
                <w:i/>
                <w:iCs/>
                <w:color w:val="000000"/>
              </w:rPr>
            </w:pPr>
            <w:r w:rsidRPr="001C0A31">
              <w:rPr>
                <w:rFonts w:eastAsia="Times New Roman" w:cstheme="minorHAnsi"/>
                <w:i/>
                <w:iCs/>
                <w:color w:val="000000"/>
              </w:rPr>
              <w:t>64.445</w:t>
            </w:r>
          </w:p>
        </w:tc>
        <w:tc>
          <w:tcPr>
            <w:tcW w:w="2549" w:type="dxa"/>
            <w:tcBorders>
              <w:top w:val="nil"/>
              <w:left w:val="nil"/>
              <w:bottom w:val="single" w:sz="4" w:space="0" w:color="auto"/>
              <w:right w:val="single" w:sz="4" w:space="0" w:color="auto"/>
            </w:tcBorders>
            <w:shd w:val="clear" w:color="000000" w:fill="B4C6E7"/>
            <w:noWrap/>
            <w:vAlign w:val="bottom"/>
            <w:hideMark/>
          </w:tcPr>
          <w:p w14:paraId="1254DBEC" w14:textId="77777777" w:rsidR="0070192D" w:rsidRPr="001C0A31" w:rsidRDefault="0070192D" w:rsidP="00AA6F3A">
            <w:pPr>
              <w:spacing w:after="0"/>
              <w:jc w:val="right"/>
              <w:rPr>
                <w:rFonts w:eastAsia="Times New Roman" w:cstheme="minorHAnsi"/>
                <w:i/>
                <w:iCs/>
                <w:color w:val="000000"/>
              </w:rPr>
            </w:pPr>
            <w:r w:rsidRPr="001C0A31">
              <w:rPr>
                <w:rFonts w:eastAsia="Times New Roman" w:cstheme="minorHAnsi"/>
                <w:i/>
                <w:iCs/>
                <w:color w:val="000000"/>
              </w:rPr>
              <w:t>67.5</w:t>
            </w:r>
          </w:p>
        </w:tc>
      </w:tr>
      <w:tr w:rsidR="0070192D" w:rsidRPr="00814402" w14:paraId="2493EEC4" w14:textId="77777777" w:rsidTr="0077486A">
        <w:trPr>
          <w:gridAfter w:val="1"/>
          <w:wAfter w:w="323" w:type="dxa"/>
          <w:trHeight w:val="254"/>
        </w:trPr>
        <w:tc>
          <w:tcPr>
            <w:tcW w:w="989" w:type="dxa"/>
            <w:tcBorders>
              <w:top w:val="nil"/>
              <w:left w:val="single" w:sz="4" w:space="0" w:color="auto"/>
              <w:bottom w:val="single" w:sz="4" w:space="0" w:color="auto"/>
              <w:right w:val="single" w:sz="4" w:space="0" w:color="auto"/>
            </w:tcBorders>
            <w:shd w:val="clear" w:color="000000" w:fill="B4C6E7"/>
            <w:noWrap/>
            <w:vAlign w:val="bottom"/>
            <w:hideMark/>
          </w:tcPr>
          <w:p w14:paraId="0E5CFDE9" w14:textId="77777777" w:rsidR="0070192D" w:rsidRPr="001C0A31" w:rsidRDefault="007B4583" w:rsidP="00AA6F3A">
            <w:pPr>
              <w:spacing w:after="0"/>
              <w:rPr>
                <w:rFonts w:eastAsia="Times New Roman" w:cstheme="minorHAnsi"/>
                <w:i/>
                <w:iCs/>
                <w:color w:val="000000"/>
              </w:rPr>
            </w:pPr>
            <w:r w:rsidRPr="001C0A31">
              <w:rPr>
                <w:rFonts w:eastAsia="Times New Roman" w:cstheme="minorHAnsi"/>
                <w:i/>
                <w:iCs/>
                <w:color w:val="000000"/>
              </w:rPr>
              <w:lastRenderedPageBreak/>
              <w:t>S</w:t>
            </w:r>
            <w:r w:rsidR="0070192D" w:rsidRPr="001C0A31">
              <w:rPr>
                <w:rFonts w:eastAsia="Times New Roman" w:cstheme="minorHAnsi"/>
                <w:i/>
                <w:iCs/>
                <w:color w:val="000000"/>
              </w:rPr>
              <w:t>td</w:t>
            </w:r>
            <w:r>
              <w:rPr>
                <w:rFonts w:eastAsia="Times New Roman" w:cstheme="minorHAnsi"/>
                <w:i/>
                <w:iCs/>
                <w:color w:val="000000"/>
              </w:rPr>
              <w:t>.</w:t>
            </w:r>
            <w:r w:rsidR="0070192D" w:rsidRPr="001C0A31">
              <w:rPr>
                <w:rFonts w:eastAsia="Times New Roman" w:cstheme="minorHAnsi"/>
                <w:i/>
                <w:iCs/>
                <w:color w:val="000000"/>
              </w:rPr>
              <w:t xml:space="preserve"> dev</w:t>
            </w:r>
          </w:p>
        </w:tc>
        <w:tc>
          <w:tcPr>
            <w:tcW w:w="2431" w:type="dxa"/>
            <w:tcBorders>
              <w:top w:val="nil"/>
              <w:left w:val="nil"/>
              <w:bottom w:val="single" w:sz="4" w:space="0" w:color="auto"/>
              <w:right w:val="single" w:sz="4" w:space="0" w:color="auto"/>
            </w:tcBorders>
            <w:shd w:val="clear" w:color="000000" w:fill="B4C6E7"/>
            <w:noWrap/>
            <w:vAlign w:val="bottom"/>
            <w:hideMark/>
          </w:tcPr>
          <w:p w14:paraId="20859BA7" w14:textId="77777777" w:rsidR="0070192D" w:rsidRPr="001C0A31" w:rsidRDefault="0070192D" w:rsidP="00AA6F3A">
            <w:pPr>
              <w:spacing w:after="0"/>
              <w:jc w:val="right"/>
              <w:rPr>
                <w:rFonts w:eastAsia="Times New Roman" w:cstheme="minorHAnsi"/>
                <w:i/>
                <w:iCs/>
                <w:color w:val="000000"/>
              </w:rPr>
            </w:pPr>
            <w:r w:rsidRPr="001C0A31">
              <w:rPr>
                <w:rFonts w:eastAsia="Times New Roman" w:cstheme="minorHAnsi"/>
                <w:i/>
                <w:iCs/>
                <w:color w:val="000000"/>
              </w:rPr>
              <w:t>0.843274043</w:t>
            </w:r>
          </w:p>
        </w:tc>
        <w:tc>
          <w:tcPr>
            <w:tcW w:w="3003" w:type="dxa"/>
            <w:tcBorders>
              <w:top w:val="nil"/>
              <w:left w:val="nil"/>
              <w:bottom w:val="single" w:sz="4" w:space="0" w:color="auto"/>
              <w:right w:val="single" w:sz="4" w:space="0" w:color="auto"/>
            </w:tcBorders>
            <w:shd w:val="clear" w:color="000000" w:fill="B4C6E7"/>
            <w:noWrap/>
            <w:vAlign w:val="bottom"/>
            <w:hideMark/>
          </w:tcPr>
          <w:p w14:paraId="40B11E80" w14:textId="77777777" w:rsidR="0070192D" w:rsidRPr="001C0A31" w:rsidRDefault="0070192D" w:rsidP="00AA6F3A">
            <w:pPr>
              <w:spacing w:after="0"/>
              <w:jc w:val="right"/>
              <w:rPr>
                <w:rFonts w:eastAsia="Times New Roman" w:cstheme="minorHAnsi"/>
                <w:i/>
                <w:iCs/>
                <w:color w:val="000000"/>
              </w:rPr>
            </w:pPr>
            <w:r w:rsidRPr="001C0A31">
              <w:rPr>
                <w:rFonts w:eastAsia="Times New Roman" w:cstheme="minorHAnsi"/>
                <w:i/>
                <w:iCs/>
                <w:color w:val="000000"/>
              </w:rPr>
              <w:t>3.920122589</w:t>
            </w:r>
          </w:p>
        </w:tc>
        <w:tc>
          <w:tcPr>
            <w:tcW w:w="2549" w:type="dxa"/>
            <w:tcBorders>
              <w:top w:val="nil"/>
              <w:left w:val="nil"/>
              <w:bottom w:val="single" w:sz="4" w:space="0" w:color="auto"/>
              <w:right w:val="single" w:sz="4" w:space="0" w:color="auto"/>
            </w:tcBorders>
            <w:shd w:val="clear" w:color="000000" w:fill="B4C6E7"/>
            <w:noWrap/>
            <w:vAlign w:val="bottom"/>
            <w:hideMark/>
          </w:tcPr>
          <w:p w14:paraId="65EBDD41" w14:textId="77777777" w:rsidR="0070192D" w:rsidRPr="001C0A31" w:rsidRDefault="0070192D" w:rsidP="00AA6F3A">
            <w:pPr>
              <w:spacing w:after="0"/>
              <w:jc w:val="right"/>
              <w:rPr>
                <w:rFonts w:eastAsia="Times New Roman" w:cstheme="minorHAnsi"/>
                <w:i/>
                <w:iCs/>
                <w:color w:val="000000"/>
              </w:rPr>
            </w:pPr>
            <w:r w:rsidRPr="001C0A31">
              <w:rPr>
                <w:rFonts w:eastAsia="Times New Roman" w:cstheme="minorHAnsi"/>
                <w:i/>
                <w:iCs/>
                <w:color w:val="000000"/>
              </w:rPr>
              <w:t>3.568121199</w:t>
            </w:r>
          </w:p>
        </w:tc>
      </w:tr>
      <w:tr w:rsidR="0070192D" w:rsidRPr="00814402" w14:paraId="75D30ADB" w14:textId="77777777" w:rsidTr="0077486A">
        <w:trPr>
          <w:trHeight w:val="300"/>
        </w:trPr>
        <w:tc>
          <w:tcPr>
            <w:tcW w:w="9295" w:type="dxa"/>
            <w:gridSpan w:val="5"/>
            <w:tcBorders>
              <w:top w:val="nil"/>
              <w:left w:val="nil"/>
              <w:bottom w:val="nil"/>
              <w:right w:val="nil"/>
            </w:tcBorders>
            <w:shd w:val="clear" w:color="auto" w:fill="auto"/>
            <w:noWrap/>
            <w:vAlign w:val="bottom"/>
          </w:tcPr>
          <w:p w14:paraId="5A3B9B1C" w14:textId="77777777" w:rsidR="007B1BC6" w:rsidRDefault="007B1BC6" w:rsidP="00AA6F3A">
            <w:pPr>
              <w:spacing w:after="0"/>
              <w:rPr>
                <w:rFonts w:eastAsia="Times New Roman" w:cstheme="minorHAnsi"/>
                <w:b/>
                <w:color w:val="000000"/>
              </w:rPr>
            </w:pPr>
          </w:p>
          <w:p w14:paraId="3BBA6D12" w14:textId="77777777" w:rsidR="007B1BC6" w:rsidRDefault="007B1BC6" w:rsidP="00AA6F3A">
            <w:pPr>
              <w:spacing w:after="0"/>
              <w:rPr>
                <w:rFonts w:eastAsia="Times New Roman" w:cstheme="minorHAnsi"/>
                <w:b/>
                <w:color w:val="000000"/>
              </w:rPr>
            </w:pPr>
          </w:p>
          <w:p w14:paraId="79F71497" w14:textId="77777777" w:rsidR="00404BA3" w:rsidRDefault="00404BA3" w:rsidP="00AA6F3A">
            <w:pPr>
              <w:spacing w:after="0"/>
              <w:rPr>
                <w:rFonts w:eastAsia="Times New Roman" w:cstheme="minorHAnsi"/>
                <w:b/>
                <w:color w:val="000000"/>
              </w:rPr>
            </w:pPr>
          </w:p>
          <w:p w14:paraId="16DDE8E2" w14:textId="77777777" w:rsidR="00404BA3" w:rsidRDefault="00404BA3" w:rsidP="00AA6F3A">
            <w:pPr>
              <w:spacing w:after="0"/>
              <w:rPr>
                <w:rFonts w:eastAsia="Times New Roman" w:cstheme="minorHAnsi"/>
                <w:b/>
                <w:color w:val="000000"/>
              </w:rPr>
            </w:pPr>
          </w:p>
          <w:p w14:paraId="5A3BDBAD" w14:textId="77777777" w:rsidR="00404BA3" w:rsidRDefault="00404BA3" w:rsidP="00AA6F3A">
            <w:pPr>
              <w:spacing w:after="0"/>
              <w:rPr>
                <w:rFonts w:eastAsia="Times New Roman" w:cstheme="minorHAnsi"/>
                <w:b/>
                <w:color w:val="000000"/>
              </w:rPr>
            </w:pPr>
          </w:p>
          <w:p w14:paraId="456750D1" w14:textId="77777777" w:rsidR="00404BA3" w:rsidRDefault="00404BA3" w:rsidP="00AA6F3A">
            <w:pPr>
              <w:spacing w:after="0"/>
              <w:rPr>
                <w:rFonts w:eastAsia="Times New Roman" w:cstheme="minorHAnsi"/>
                <w:b/>
                <w:color w:val="000000"/>
              </w:rPr>
            </w:pPr>
          </w:p>
          <w:p w14:paraId="27943B04" w14:textId="77777777" w:rsidR="00404BA3" w:rsidRDefault="00404BA3" w:rsidP="00AA6F3A">
            <w:pPr>
              <w:spacing w:after="0"/>
              <w:rPr>
                <w:rFonts w:eastAsia="Times New Roman" w:cstheme="minorHAnsi"/>
                <w:b/>
                <w:color w:val="000000"/>
              </w:rPr>
            </w:pPr>
          </w:p>
          <w:p w14:paraId="7CA8E12A" w14:textId="77777777" w:rsidR="0070192D" w:rsidRPr="001C0A31" w:rsidRDefault="0070192D" w:rsidP="00AA6F3A">
            <w:pPr>
              <w:spacing w:after="0"/>
              <w:rPr>
                <w:rFonts w:eastAsia="Times New Roman" w:cstheme="minorHAnsi"/>
                <w:b/>
                <w:color w:val="000000"/>
              </w:rPr>
            </w:pPr>
            <w:r w:rsidRPr="00814402">
              <w:rPr>
                <w:rFonts w:eastAsia="Times New Roman" w:cstheme="minorHAnsi"/>
                <w:b/>
                <w:color w:val="000000"/>
              </w:rPr>
              <w:t>Small mask</w:t>
            </w:r>
          </w:p>
        </w:tc>
      </w:tr>
      <w:tr w:rsidR="0070192D" w:rsidRPr="00814402" w14:paraId="0C9F6BF9" w14:textId="77777777" w:rsidTr="0077486A">
        <w:trPr>
          <w:trHeight w:val="300"/>
        </w:trPr>
        <w:tc>
          <w:tcPr>
            <w:tcW w:w="9295" w:type="dxa"/>
            <w:gridSpan w:val="5"/>
            <w:tcBorders>
              <w:top w:val="nil"/>
              <w:left w:val="nil"/>
              <w:bottom w:val="nil"/>
              <w:right w:val="nil"/>
            </w:tcBorders>
            <w:shd w:val="clear" w:color="auto" w:fill="auto"/>
            <w:noWrap/>
            <w:vAlign w:val="bottom"/>
          </w:tcPr>
          <w:p w14:paraId="3C54647A" w14:textId="77777777" w:rsidR="0070192D" w:rsidRPr="001C0A31" w:rsidRDefault="0070192D" w:rsidP="00AA6F3A">
            <w:pPr>
              <w:spacing w:after="0"/>
              <w:rPr>
                <w:rFonts w:eastAsia="Times New Roman" w:cstheme="minorHAnsi"/>
                <w:color w:val="000000"/>
              </w:rPr>
            </w:pPr>
          </w:p>
        </w:tc>
      </w:tr>
      <w:tr w:rsidR="0070192D" w:rsidRPr="00814402" w14:paraId="431EAA35" w14:textId="77777777" w:rsidTr="0077486A">
        <w:trPr>
          <w:trHeight w:val="300"/>
        </w:trPr>
        <w:tc>
          <w:tcPr>
            <w:tcW w:w="9295" w:type="dxa"/>
            <w:gridSpan w:val="5"/>
            <w:tcBorders>
              <w:top w:val="nil"/>
              <w:left w:val="nil"/>
              <w:bottom w:val="nil"/>
              <w:right w:val="nil"/>
            </w:tcBorders>
            <w:shd w:val="clear" w:color="auto" w:fill="auto"/>
            <w:noWrap/>
            <w:vAlign w:val="bottom"/>
          </w:tcPr>
          <w:tbl>
            <w:tblPr>
              <w:tblpPr w:leftFromText="180" w:rightFromText="180" w:vertAnchor="text" w:horzAnchor="margin" w:tblpY="-159"/>
              <w:tblOverlap w:val="never"/>
              <w:tblW w:w="8872" w:type="dxa"/>
              <w:tblLook w:val="04A0" w:firstRow="1" w:lastRow="0" w:firstColumn="1" w:lastColumn="0" w:noHBand="0" w:noVBand="1"/>
            </w:tblPr>
            <w:tblGrid>
              <w:gridCol w:w="1126"/>
              <w:gridCol w:w="2371"/>
              <w:gridCol w:w="2840"/>
              <w:gridCol w:w="2535"/>
            </w:tblGrid>
            <w:tr w:rsidR="0070192D" w:rsidRPr="00814402" w14:paraId="6A4CE9AF" w14:textId="77777777" w:rsidTr="00AA6F3A">
              <w:trPr>
                <w:trHeight w:val="252"/>
              </w:trPr>
              <w:tc>
                <w:tcPr>
                  <w:tcW w:w="1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DE627" w14:textId="77777777" w:rsidR="0070192D" w:rsidRPr="001C0A31" w:rsidRDefault="0070192D" w:rsidP="00AA6F3A">
                  <w:pPr>
                    <w:spacing w:after="0"/>
                    <w:rPr>
                      <w:rFonts w:eastAsia="Times New Roman" w:cstheme="minorHAnsi"/>
                      <w:b/>
                      <w:color w:val="000000"/>
                    </w:rPr>
                  </w:pPr>
                  <w:r w:rsidRPr="001C0A31">
                    <w:rPr>
                      <w:rFonts w:eastAsia="Times New Roman" w:cstheme="minorHAnsi"/>
                      <w:b/>
                      <w:color w:val="000000"/>
                    </w:rPr>
                    <w:t> </w:t>
                  </w:r>
                </w:p>
              </w:tc>
              <w:tc>
                <w:tcPr>
                  <w:tcW w:w="2371" w:type="dxa"/>
                  <w:tcBorders>
                    <w:top w:val="single" w:sz="4" w:space="0" w:color="auto"/>
                    <w:left w:val="nil"/>
                    <w:bottom w:val="single" w:sz="4" w:space="0" w:color="auto"/>
                    <w:right w:val="single" w:sz="4" w:space="0" w:color="auto"/>
                  </w:tcBorders>
                  <w:shd w:val="clear" w:color="auto" w:fill="auto"/>
                  <w:noWrap/>
                  <w:vAlign w:val="bottom"/>
                  <w:hideMark/>
                </w:tcPr>
                <w:p w14:paraId="597356EF" w14:textId="77777777" w:rsidR="0070192D" w:rsidRPr="001C0A31" w:rsidRDefault="0070192D" w:rsidP="00AA6F3A">
                  <w:pPr>
                    <w:spacing w:after="0"/>
                    <w:jc w:val="center"/>
                    <w:rPr>
                      <w:rFonts w:eastAsia="Times New Roman" w:cstheme="minorHAnsi"/>
                      <w:b/>
                      <w:color w:val="000000"/>
                    </w:rPr>
                  </w:pPr>
                  <w:r w:rsidRPr="001C0A31">
                    <w:rPr>
                      <w:rFonts w:eastAsia="Times New Roman" w:cstheme="minorHAnsi"/>
                      <w:b/>
                      <w:color w:val="000000"/>
                    </w:rPr>
                    <w:t xml:space="preserve"> # Correct (out of 93)</w:t>
                  </w:r>
                </w:p>
              </w:tc>
              <w:tc>
                <w:tcPr>
                  <w:tcW w:w="2840" w:type="dxa"/>
                  <w:tcBorders>
                    <w:top w:val="single" w:sz="4" w:space="0" w:color="auto"/>
                    <w:left w:val="nil"/>
                    <w:bottom w:val="single" w:sz="4" w:space="0" w:color="auto"/>
                    <w:right w:val="single" w:sz="4" w:space="0" w:color="auto"/>
                  </w:tcBorders>
                  <w:shd w:val="clear" w:color="auto" w:fill="auto"/>
                  <w:noWrap/>
                  <w:vAlign w:val="bottom"/>
                  <w:hideMark/>
                </w:tcPr>
                <w:p w14:paraId="38DAF6D3" w14:textId="77777777" w:rsidR="0070192D" w:rsidRPr="001C0A31" w:rsidRDefault="0070192D" w:rsidP="00AA6F3A">
                  <w:pPr>
                    <w:spacing w:after="0"/>
                    <w:jc w:val="center"/>
                    <w:rPr>
                      <w:rFonts w:eastAsia="Times New Roman" w:cstheme="minorHAnsi"/>
                      <w:b/>
                      <w:color w:val="000000"/>
                    </w:rPr>
                  </w:pPr>
                  <w:r w:rsidRPr="001C0A31">
                    <w:rPr>
                      <w:rFonts w:eastAsia="Times New Roman" w:cstheme="minorHAnsi"/>
                      <w:b/>
                      <w:color w:val="000000"/>
                    </w:rPr>
                    <w:t xml:space="preserve">%Success </w:t>
                  </w:r>
                  <w:proofErr w:type="spellStart"/>
                  <w:r w:rsidRPr="00814402">
                    <w:rPr>
                      <w:rFonts w:eastAsia="Times New Roman" w:cstheme="minorHAnsi"/>
                      <w:b/>
                      <w:color w:val="000000"/>
                    </w:rPr>
                    <w:t>NoSyrinx</w:t>
                  </w:r>
                  <w:proofErr w:type="spellEnd"/>
                  <w:r w:rsidRPr="001C0A31">
                    <w:rPr>
                      <w:rFonts w:eastAsia="Times New Roman" w:cstheme="minorHAnsi"/>
                      <w:b/>
                      <w:color w:val="000000"/>
                    </w:rPr>
                    <w:t xml:space="preserve"> Class </w:t>
                  </w:r>
                </w:p>
              </w:tc>
              <w:tc>
                <w:tcPr>
                  <w:tcW w:w="2535" w:type="dxa"/>
                  <w:tcBorders>
                    <w:top w:val="single" w:sz="4" w:space="0" w:color="auto"/>
                    <w:left w:val="nil"/>
                    <w:bottom w:val="single" w:sz="4" w:space="0" w:color="auto"/>
                    <w:right w:val="single" w:sz="4" w:space="0" w:color="auto"/>
                  </w:tcBorders>
                  <w:shd w:val="clear" w:color="auto" w:fill="auto"/>
                  <w:noWrap/>
                  <w:vAlign w:val="bottom"/>
                  <w:hideMark/>
                </w:tcPr>
                <w:p w14:paraId="433BDAFD" w14:textId="77777777" w:rsidR="0070192D" w:rsidRPr="001C0A31" w:rsidRDefault="0070192D" w:rsidP="00AA6F3A">
                  <w:pPr>
                    <w:spacing w:after="0"/>
                    <w:jc w:val="center"/>
                    <w:rPr>
                      <w:rFonts w:eastAsia="Times New Roman" w:cstheme="minorHAnsi"/>
                      <w:b/>
                      <w:color w:val="000000"/>
                    </w:rPr>
                  </w:pPr>
                  <w:r w:rsidRPr="001C0A31">
                    <w:rPr>
                      <w:rFonts w:eastAsia="Times New Roman" w:cstheme="minorHAnsi"/>
                      <w:b/>
                      <w:color w:val="000000"/>
                    </w:rPr>
                    <w:t xml:space="preserve">%Success syrinx Class </w:t>
                  </w:r>
                </w:p>
              </w:tc>
            </w:tr>
            <w:tr w:rsidR="0070192D" w:rsidRPr="00814402" w14:paraId="0B4463D2" w14:textId="77777777" w:rsidTr="00AA6F3A">
              <w:trPr>
                <w:trHeight w:val="252"/>
              </w:trPr>
              <w:tc>
                <w:tcPr>
                  <w:tcW w:w="1126" w:type="dxa"/>
                  <w:tcBorders>
                    <w:top w:val="nil"/>
                    <w:left w:val="single" w:sz="4" w:space="0" w:color="auto"/>
                    <w:bottom w:val="single" w:sz="4" w:space="0" w:color="auto"/>
                    <w:right w:val="single" w:sz="4" w:space="0" w:color="auto"/>
                  </w:tcBorders>
                  <w:shd w:val="clear" w:color="auto" w:fill="auto"/>
                  <w:noWrap/>
                  <w:vAlign w:val="bottom"/>
                  <w:hideMark/>
                </w:tcPr>
                <w:p w14:paraId="23ADCD3F"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371" w:type="dxa"/>
                  <w:tcBorders>
                    <w:top w:val="nil"/>
                    <w:left w:val="nil"/>
                    <w:bottom w:val="single" w:sz="4" w:space="0" w:color="auto"/>
                    <w:right w:val="single" w:sz="4" w:space="0" w:color="auto"/>
                  </w:tcBorders>
                  <w:shd w:val="clear" w:color="auto" w:fill="auto"/>
                  <w:noWrap/>
                  <w:vAlign w:val="bottom"/>
                  <w:hideMark/>
                </w:tcPr>
                <w:p w14:paraId="5DA7A83A"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65</w:t>
                  </w:r>
                </w:p>
              </w:tc>
              <w:tc>
                <w:tcPr>
                  <w:tcW w:w="2840" w:type="dxa"/>
                  <w:tcBorders>
                    <w:top w:val="nil"/>
                    <w:left w:val="nil"/>
                    <w:bottom w:val="single" w:sz="4" w:space="0" w:color="auto"/>
                    <w:right w:val="single" w:sz="4" w:space="0" w:color="auto"/>
                  </w:tcBorders>
                  <w:shd w:val="clear" w:color="auto" w:fill="auto"/>
                  <w:noWrap/>
                  <w:vAlign w:val="bottom"/>
                  <w:hideMark/>
                </w:tcPr>
                <w:p w14:paraId="03ED97B5"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57.78</w:t>
                  </w:r>
                </w:p>
              </w:tc>
              <w:tc>
                <w:tcPr>
                  <w:tcW w:w="2535" w:type="dxa"/>
                  <w:tcBorders>
                    <w:top w:val="nil"/>
                    <w:left w:val="nil"/>
                    <w:bottom w:val="single" w:sz="4" w:space="0" w:color="auto"/>
                    <w:right w:val="single" w:sz="4" w:space="0" w:color="auto"/>
                  </w:tcBorders>
                  <w:shd w:val="clear" w:color="auto" w:fill="auto"/>
                  <w:noWrap/>
                  <w:vAlign w:val="bottom"/>
                  <w:hideMark/>
                </w:tcPr>
                <w:p w14:paraId="4CE1BE0A"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81.25</w:t>
                  </w:r>
                </w:p>
              </w:tc>
            </w:tr>
            <w:tr w:rsidR="0070192D" w:rsidRPr="00814402" w14:paraId="062E5C9A" w14:textId="77777777" w:rsidTr="00AA6F3A">
              <w:trPr>
                <w:trHeight w:val="252"/>
              </w:trPr>
              <w:tc>
                <w:tcPr>
                  <w:tcW w:w="1126" w:type="dxa"/>
                  <w:tcBorders>
                    <w:top w:val="nil"/>
                    <w:left w:val="single" w:sz="4" w:space="0" w:color="auto"/>
                    <w:bottom w:val="single" w:sz="4" w:space="0" w:color="auto"/>
                    <w:right w:val="single" w:sz="4" w:space="0" w:color="auto"/>
                  </w:tcBorders>
                  <w:shd w:val="clear" w:color="auto" w:fill="auto"/>
                  <w:noWrap/>
                  <w:vAlign w:val="bottom"/>
                  <w:hideMark/>
                </w:tcPr>
                <w:p w14:paraId="59B62F20"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371" w:type="dxa"/>
                  <w:tcBorders>
                    <w:top w:val="nil"/>
                    <w:left w:val="nil"/>
                    <w:bottom w:val="single" w:sz="4" w:space="0" w:color="auto"/>
                    <w:right w:val="single" w:sz="4" w:space="0" w:color="auto"/>
                  </w:tcBorders>
                  <w:shd w:val="clear" w:color="auto" w:fill="auto"/>
                  <w:noWrap/>
                  <w:vAlign w:val="bottom"/>
                  <w:hideMark/>
                </w:tcPr>
                <w:p w14:paraId="3D3AD589"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64</w:t>
                  </w:r>
                </w:p>
              </w:tc>
              <w:tc>
                <w:tcPr>
                  <w:tcW w:w="2840" w:type="dxa"/>
                  <w:tcBorders>
                    <w:top w:val="nil"/>
                    <w:left w:val="nil"/>
                    <w:bottom w:val="single" w:sz="4" w:space="0" w:color="auto"/>
                    <w:right w:val="single" w:sz="4" w:space="0" w:color="auto"/>
                  </w:tcBorders>
                  <w:shd w:val="clear" w:color="auto" w:fill="auto"/>
                  <w:noWrap/>
                  <w:vAlign w:val="bottom"/>
                  <w:hideMark/>
                </w:tcPr>
                <w:p w14:paraId="151ECCBA"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53.33</w:t>
                  </w:r>
                </w:p>
              </w:tc>
              <w:tc>
                <w:tcPr>
                  <w:tcW w:w="2535" w:type="dxa"/>
                  <w:tcBorders>
                    <w:top w:val="nil"/>
                    <w:left w:val="nil"/>
                    <w:bottom w:val="single" w:sz="4" w:space="0" w:color="auto"/>
                    <w:right w:val="single" w:sz="4" w:space="0" w:color="auto"/>
                  </w:tcBorders>
                  <w:shd w:val="clear" w:color="auto" w:fill="auto"/>
                  <w:noWrap/>
                  <w:vAlign w:val="bottom"/>
                  <w:hideMark/>
                </w:tcPr>
                <w:p w14:paraId="59A0BAE2"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83.33</w:t>
                  </w:r>
                </w:p>
              </w:tc>
            </w:tr>
            <w:tr w:rsidR="0070192D" w:rsidRPr="00814402" w14:paraId="72CB58B1" w14:textId="77777777" w:rsidTr="00AA6F3A">
              <w:trPr>
                <w:trHeight w:val="252"/>
              </w:trPr>
              <w:tc>
                <w:tcPr>
                  <w:tcW w:w="1126" w:type="dxa"/>
                  <w:tcBorders>
                    <w:top w:val="nil"/>
                    <w:left w:val="single" w:sz="4" w:space="0" w:color="auto"/>
                    <w:bottom w:val="single" w:sz="4" w:space="0" w:color="auto"/>
                    <w:right w:val="single" w:sz="4" w:space="0" w:color="auto"/>
                  </w:tcBorders>
                  <w:shd w:val="clear" w:color="auto" w:fill="auto"/>
                  <w:noWrap/>
                  <w:vAlign w:val="bottom"/>
                  <w:hideMark/>
                </w:tcPr>
                <w:p w14:paraId="3BA33405"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371" w:type="dxa"/>
                  <w:tcBorders>
                    <w:top w:val="nil"/>
                    <w:left w:val="nil"/>
                    <w:bottom w:val="single" w:sz="4" w:space="0" w:color="auto"/>
                    <w:right w:val="single" w:sz="4" w:space="0" w:color="auto"/>
                  </w:tcBorders>
                  <w:shd w:val="clear" w:color="auto" w:fill="auto"/>
                  <w:noWrap/>
                  <w:vAlign w:val="bottom"/>
                  <w:hideMark/>
                </w:tcPr>
                <w:p w14:paraId="7F0F86DE"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64</w:t>
                  </w:r>
                </w:p>
              </w:tc>
              <w:tc>
                <w:tcPr>
                  <w:tcW w:w="2840" w:type="dxa"/>
                  <w:tcBorders>
                    <w:top w:val="nil"/>
                    <w:left w:val="nil"/>
                    <w:bottom w:val="single" w:sz="4" w:space="0" w:color="auto"/>
                    <w:right w:val="single" w:sz="4" w:space="0" w:color="auto"/>
                  </w:tcBorders>
                  <w:shd w:val="clear" w:color="auto" w:fill="auto"/>
                  <w:noWrap/>
                  <w:vAlign w:val="bottom"/>
                  <w:hideMark/>
                </w:tcPr>
                <w:p w14:paraId="11B5F7CD"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68.89</w:t>
                  </w:r>
                </w:p>
              </w:tc>
              <w:tc>
                <w:tcPr>
                  <w:tcW w:w="2535" w:type="dxa"/>
                  <w:tcBorders>
                    <w:top w:val="nil"/>
                    <w:left w:val="nil"/>
                    <w:bottom w:val="single" w:sz="4" w:space="0" w:color="auto"/>
                    <w:right w:val="single" w:sz="4" w:space="0" w:color="auto"/>
                  </w:tcBorders>
                  <w:shd w:val="clear" w:color="auto" w:fill="auto"/>
                  <w:noWrap/>
                  <w:vAlign w:val="bottom"/>
                  <w:hideMark/>
                </w:tcPr>
                <w:p w14:paraId="0CF01E69"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68.75</w:t>
                  </w:r>
                </w:p>
              </w:tc>
            </w:tr>
            <w:tr w:rsidR="0070192D" w:rsidRPr="00814402" w14:paraId="11806E9D" w14:textId="77777777" w:rsidTr="00AA6F3A">
              <w:trPr>
                <w:trHeight w:val="252"/>
              </w:trPr>
              <w:tc>
                <w:tcPr>
                  <w:tcW w:w="1126" w:type="dxa"/>
                  <w:tcBorders>
                    <w:top w:val="nil"/>
                    <w:left w:val="single" w:sz="4" w:space="0" w:color="auto"/>
                    <w:bottom w:val="single" w:sz="4" w:space="0" w:color="auto"/>
                    <w:right w:val="single" w:sz="4" w:space="0" w:color="auto"/>
                  </w:tcBorders>
                  <w:shd w:val="clear" w:color="auto" w:fill="auto"/>
                  <w:noWrap/>
                  <w:vAlign w:val="bottom"/>
                  <w:hideMark/>
                </w:tcPr>
                <w:p w14:paraId="7E166121"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371" w:type="dxa"/>
                  <w:tcBorders>
                    <w:top w:val="nil"/>
                    <w:left w:val="nil"/>
                    <w:bottom w:val="single" w:sz="4" w:space="0" w:color="auto"/>
                    <w:right w:val="single" w:sz="4" w:space="0" w:color="auto"/>
                  </w:tcBorders>
                  <w:shd w:val="clear" w:color="auto" w:fill="auto"/>
                  <w:noWrap/>
                  <w:vAlign w:val="bottom"/>
                  <w:hideMark/>
                </w:tcPr>
                <w:p w14:paraId="3B991F4E"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64</w:t>
                  </w:r>
                </w:p>
              </w:tc>
              <w:tc>
                <w:tcPr>
                  <w:tcW w:w="2840" w:type="dxa"/>
                  <w:tcBorders>
                    <w:top w:val="nil"/>
                    <w:left w:val="nil"/>
                    <w:bottom w:val="single" w:sz="4" w:space="0" w:color="auto"/>
                    <w:right w:val="single" w:sz="4" w:space="0" w:color="auto"/>
                  </w:tcBorders>
                  <w:shd w:val="clear" w:color="auto" w:fill="auto"/>
                  <w:noWrap/>
                  <w:vAlign w:val="bottom"/>
                  <w:hideMark/>
                </w:tcPr>
                <w:p w14:paraId="7C52D7F6"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71.11</w:t>
                  </w:r>
                </w:p>
              </w:tc>
              <w:tc>
                <w:tcPr>
                  <w:tcW w:w="2535" w:type="dxa"/>
                  <w:tcBorders>
                    <w:top w:val="nil"/>
                    <w:left w:val="nil"/>
                    <w:bottom w:val="single" w:sz="4" w:space="0" w:color="auto"/>
                    <w:right w:val="single" w:sz="4" w:space="0" w:color="auto"/>
                  </w:tcBorders>
                  <w:shd w:val="clear" w:color="auto" w:fill="auto"/>
                  <w:noWrap/>
                  <w:vAlign w:val="bottom"/>
                  <w:hideMark/>
                </w:tcPr>
                <w:p w14:paraId="1133F666"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66.67</w:t>
                  </w:r>
                </w:p>
              </w:tc>
            </w:tr>
            <w:tr w:rsidR="0070192D" w:rsidRPr="00814402" w14:paraId="2F29AFD7" w14:textId="77777777" w:rsidTr="00AA6F3A">
              <w:trPr>
                <w:trHeight w:val="252"/>
              </w:trPr>
              <w:tc>
                <w:tcPr>
                  <w:tcW w:w="1126" w:type="dxa"/>
                  <w:tcBorders>
                    <w:top w:val="nil"/>
                    <w:left w:val="single" w:sz="4" w:space="0" w:color="auto"/>
                    <w:bottom w:val="single" w:sz="4" w:space="0" w:color="auto"/>
                    <w:right w:val="single" w:sz="4" w:space="0" w:color="auto"/>
                  </w:tcBorders>
                  <w:shd w:val="clear" w:color="auto" w:fill="auto"/>
                  <w:noWrap/>
                  <w:vAlign w:val="bottom"/>
                  <w:hideMark/>
                </w:tcPr>
                <w:p w14:paraId="0720426C"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371" w:type="dxa"/>
                  <w:tcBorders>
                    <w:top w:val="nil"/>
                    <w:left w:val="nil"/>
                    <w:bottom w:val="single" w:sz="4" w:space="0" w:color="auto"/>
                    <w:right w:val="single" w:sz="4" w:space="0" w:color="auto"/>
                  </w:tcBorders>
                  <w:shd w:val="clear" w:color="auto" w:fill="auto"/>
                  <w:noWrap/>
                  <w:vAlign w:val="bottom"/>
                  <w:hideMark/>
                </w:tcPr>
                <w:p w14:paraId="7BA0E459"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64</w:t>
                  </w:r>
                </w:p>
              </w:tc>
              <w:tc>
                <w:tcPr>
                  <w:tcW w:w="2840" w:type="dxa"/>
                  <w:tcBorders>
                    <w:top w:val="nil"/>
                    <w:left w:val="nil"/>
                    <w:bottom w:val="single" w:sz="4" w:space="0" w:color="auto"/>
                    <w:right w:val="single" w:sz="4" w:space="0" w:color="auto"/>
                  </w:tcBorders>
                  <w:shd w:val="clear" w:color="auto" w:fill="auto"/>
                  <w:noWrap/>
                  <w:vAlign w:val="bottom"/>
                  <w:hideMark/>
                </w:tcPr>
                <w:p w14:paraId="66653699"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73.33</w:t>
                  </w:r>
                </w:p>
              </w:tc>
              <w:tc>
                <w:tcPr>
                  <w:tcW w:w="2535" w:type="dxa"/>
                  <w:tcBorders>
                    <w:top w:val="nil"/>
                    <w:left w:val="nil"/>
                    <w:bottom w:val="single" w:sz="4" w:space="0" w:color="auto"/>
                    <w:right w:val="single" w:sz="4" w:space="0" w:color="auto"/>
                  </w:tcBorders>
                  <w:shd w:val="clear" w:color="auto" w:fill="auto"/>
                  <w:noWrap/>
                  <w:vAlign w:val="bottom"/>
                  <w:hideMark/>
                </w:tcPr>
                <w:p w14:paraId="53EC669E"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64.58</w:t>
                  </w:r>
                </w:p>
              </w:tc>
            </w:tr>
            <w:tr w:rsidR="0070192D" w:rsidRPr="00814402" w14:paraId="62B8B243" w14:textId="77777777" w:rsidTr="00AA6F3A">
              <w:trPr>
                <w:trHeight w:val="252"/>
              </w:trPr>
              <w:tc>
                <w:tcPr>
                  <w:tcW w:w="1126" w:type="dxa"/>
                  <w:tcBorders>
                    <w:top w:val="nil"/>
                    <w:left w:val="single" w:sz="4" w:space="0" w:color="auto"/>
                    <w:bottom w:val="single" w:sz="4" w:space="0" w:color="auto"/>
                    <w:right w:val="single" w:sz="4" w:space="0" w:color="auto"/>
                  </w:tcBorders>
                  <w:shd w:val="clear" w:color="auto" w:fill="auto"/>
                  <w:noWrap/>
                  <w:vAlign w:val="bottom"/>
                  <w:hideMark/>
                </w:tcPr>
                <w:p w14:paraId="6D4B88EB"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371" w:type="dxa"/>
                  <w:tcBorders>
                    <w:top w:val="nil"/>
                    <w:left w:val="nil"/>
                    <w:bottom w:val="single" w:sz="4" w:space="0" w:color="auto"/>
                    <w:right w:val="single" w:sz="4" w:space="0" w:color="auto"/>
                  </w:tcBorders>
                  <w:shd w:val="clear" w:color="auto" w:fill="auto"/>
                  <w:noWrap/>
                  <w:vAlign w:val="bottom"/>
                  <w:hideMark/>
                </w:tcPr>
                <w:p w14:paraId="05D099F5"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63</w:t>
                  </w:r>
                </w:p>
              </w:tc>
              <w:tc>
                <w:tcPr>
                  <w:tcW w:w="2840" w:type="dxa"/>
                  <w:tcBorders>
                    <w:top w:val="nil"/>
                    <w:left w:val="nil"/>
                    <w:bottom w:val="single" w:sz="4" w:space="0" w:color="auto"/>
                    <w:right w:val="single" w:sz="4" w:space="0" w:color="auto"/>
                  </w:tcBorders>
                  <w:shd w:val="clear" w:color="auto" w:fill="auto"/>
                  <w:noWrap/>
                  <w:vAlign w:val="bottom"/>
                  <w:hideMark/>
                </w:tcPr>
                <w:p w14:paraId="2EAF05C6"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53.33</w:t>
                  </w:r>
                </w:p>
              </w:tc>
              <w:tc>
                <w:tcPr>
                  <w:tcW w:w="2535" w:type="dxa"/>
                  <w:tcBorders>
                    <w:top w:val="nil"/>
                    <w:left w:val="nil"/>
                    <w:bottom w:val="single" w:sz="4" w:space="0" w:color="auto"/>
                    <w:right w:val="single" w:sz="4" w:space="0" w:color="auto"/>
                  </w:tcBorders>
                  <w:shd w:val="clear" w:color="auto" w:fill="auto"/>
                  <w:noWrap/>
                  <w:vAlign w:val="bottom"/>
                  <w:hideMark/>
                </w:tcPr>
                <w:p w14:paraId="0B7D587F"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81.25</w:t>
                  </w:r>
                </w:p>
              </w:tc>
            </w:tr>
            <w:tr w:rsidR="0070192D" w:rsidRPr="00814402" w14:paraId="40C6D509" w14:textId="77777777" w:rsidTr="00AA6F3A">
              <w:trPr>
                <w:trHeight w:val="252"/>
              </w:trPr>
              <w:tc>
                <w:tcPr>
                  <w:tcW w:w="1126" w:type="dxa"/>
                  <w:tcBorders>
                    <w:top w:val="nil"/>
                    <w:left w:val="single" w:sz="4" w:space="0" w:color="auto"/>
                    <w:bottom w:val="single" w:sz="4" w:space="0" w:color="auto"/>
                    <w:right w:val="single" w:sz="4" w:space="0" w:color="auto"/>
                  </w:tcBorders>
                  <w:shd w:val="clear" w:color="auto" w:fill="auto"/>
                  <w:noWrap/>
                  <w:vAlign w:val="bottom"/>
                  <w:hideMark/>
                </w:tcPr>
                <w:p w14:paraId="629BA208"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371" w:type="dxa"/>
                  <w:tcBorders>
                    <w:top w:val="nil"/>
                    <w:left w:val="nil"/>
                    <w:bottom w:val="single" w:sz="4" w:space="0" w:color="auto"/>
                    <w:right w:val="single" w:sz="4" w:space="0" w:color="auto"/>
                  </w:tcBorders>
                  <w:shd w:val="clear" w:color="auto" w:fill="auto"/>
                  <w:noWrap/>
                  <w:vAlign w:val="bottom"/>
                  <w:hideMark/>
                </w:tcPr>
                <w:p w14:paraId="07A40A1D"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63</w:t>
                  </w:r>
                </w:p>
              </w:tc>
              <w:tc>
                <w:tcPr>
                  <w:tcW w:w="2840" w:type="dxa"/>
                  <w:tcBorders>
                    <w:top w:val="nil"/>
                    <w:left w:val="nil"/>
                    <w:bottom w:val="single" w:sz="4" w:space="0" w:color="auto"/>
                    <w:right w:val="single" w:sz="4" w:space="0" w:color="auto"/>
                  </w:tcBorders>
                  <w:shd w:val="clear" w:color="auto" w:fill="auto"/>
                  <w:noWrap/>
                  <w:vAlign w:val="bottom"/>
                  <w:hideMark/>
                </w:tcPr>
                <w:p w14:paraId="3B24C204"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60</w:t>
                  </w:r>
                </w:p>
              </w:tc>
              <w:tc>
                <w:tcPr>
                  <w:tcW w:w="2535" w:type="dxa"/>
                  <w:tcBorders>
                    <w:top w:val="nil"/>
                    <w:left w:val="nil"/>
                    <w:bottom w:val="single" w:sz="4" w:space="0" w:color="auto"/>
                    <w:right w:val="single" w:sz="4" w:space="0" w:color="auto"/>
                  </w:tcBorders>
                  <w:shd w:val="clear" w:color="auto" w:fill="auto"/>
                  <w:noWrap/>
                  <w:vAlign w:val="bottom"/>
                  <w:hideMark/>
                </w:tcPr>
                <w:p w14:paraId="0C33F83C"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75</w:t>
                  </w:r>
                </w:p>
              </w:tc>
            </w:tr>
            <w:tr w:rsidR="0070192D" w:rsidRPr="00814402" w14:paraId="4B7EBB1F" w14:textId="77777777" w:rsidTr="00AA6F3A">
              <w:trPr>
                <w:trHeight w:val="252"/>
              </w:trPr>
              <w:tc>
                <w:tcPr>
                  <w:tcW w:w="1126" w:type="dxa"/>
                  <w:tcBorders>
                    <w:top w:val="nil"/>
                    <w:left w:val="single" w:sz="4" w:space="0" w:color="auto"/>
                    <w:bottom w:val="single" w:sz="4" w:space="0" w:color="auto"/>
                    <w:right w:val="single" w:sz="4" w:space="0" w:color="auto"/>
                  </w:tcBorders>
                  <w:shd w:val="clear" w:color="auto" w:fill="auto"/>
                  <w:noWrap/>
                  <w:vAlign w:val="bottom"/>
                  <w:hideMark/>
                </w:tcPr>
                <w:p w14:paraId="26E79FCD"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371" w:type="dxa"/>
                  <w:tcBorders>
                    <w:top w:val="nil"/>
                    <w:left w:val="nil"/>
                    <w:bottom w:val="single" w:sz="4" w:space="0" w:color="auto"/>
                    <w:right w:val="single" w:sz="4" w:space="0" w:color="auto"/>
                  </w:tcBorders>
                  <w:shd w:val="clear" w:color="auto" w:fill="auto"/>
                  <w:noWrap/>
                  <w:vAlign w:val="bottom"/>
                  <w:hideMark/>
                </w:tcPr>
                <w:p w14:paraId="1EEA33AC"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63</w:t>
                  </w:r>
                </w:p>
              </w:tc>
              <w:tc>
                <w:tcPr>
                  <w:tcW w:w="2840" w:type="dxa"/>
                  <w:tcBorders>
                    <w:top w:val="nil"/>
                    <w:left w:val="nil"/>
                    <w:bottom w:val="single" w:sz="4" w:space="0" w:color="auto"/>
                    <w:right w:val="single" w:sz="4" w:space="0" w:color="auto"/>
                  </w:tcBorders>
                  <w:shd w:val="clear" w:color="auto" w:fill="auto"/>
                  <w:noWrap/>
                  <w:vAlign w:val="bottom"/>
                  <w:hideMark/>
                </w:tcPr>
                <w:p w14:paraId="19CD09CE"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62.22</w:t>
                  </w:r>
                </w:p>
              </w:tc>
              <w:tc>
                <w:tcPr>
                  <w:tcW w:w="2535" w:type="dxa"/>
                  <w:tcBorders>
                    <w:top w:val="nil"/>
                    <w:left w:val="nil"/>
                    <w:bottom w:val="single" w:sz="4" w:space="0" w:color="auto"/>
                    <w:right w:val="single" w:sz="4" w:space="0" w:color="auto"/>
                  </w:tcBorders>
                  <w:shd w:val="clear" w:color="auto" w:fill="auto"/>
                  <w:noWrap/>
                  <w:vAlign w:val="bottom"/>
                  <w:hideMark/>
                </w:tcPr>
                <w:p w14:paraId="69FDDFC7"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72.92</w:t>
                  </w:r>
                </w:p>
              </w:tc>
            </w:tr>
            <w:tr w:rsidR="0070192D" w:rsidRPr="00814402" w14:paraId="3546E083" w14:textId="77777777" w:rsidTr="00AA6F3A">
              <w:trPr>
                <w:trHeight w:val="252"/>
              </w:trPr>
              <w:tc>
                <w:tcPr>
                  <w:tcW w:w="1126" w:type="dxa"/>
                  <w:tcBorders>
                    <w:top w:val="nil"/>
                    <w:left w:val="single" w:sz="4" w:space="0" w:color="auto"/>
                    <w:bottom w:val="single" w:sz="4" w:space="0" w:color="auto"/>
                    <w:right w:val="single" w:sz="4" w:space="0" w:color="auto"/>
                  </w:tcBorders>
                  <w:shd w:val="clear" w:color="auto" w:fill="auto"/>
                  <w:noWrap/>
                  <w:vAlign w:val="bottom"/>
                  <w:hideMark/>
                </w:tcPr>
                <w:p w14:paraId="57DD6855"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371" w:type="dxa"/>
                  <w:tcBorders>
                    <w:top w:val="nil"/>
                    <w:left w:val="nil"/>
                    <w:bottom w:val="single" w:sz="4" w:space="0" w:color="auto"/>
                    <w:right w:val="single" w:sz="4" w:space="0" w:color="auto"/>
                  </w:tcBorders>
                  <w:shd w:val="clear" w:color="auto" w:fill="auto"/>
                  <w:noWrap/>
                  <w:vAlign w:val="bottom"/>
                  <w:hideMark/>
                </w:tcPr>
                <w:p w14:paraId="63F85713"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63</w:t>
                  </w:r>
                </w:p>
              </w:tc>
              <w:tc>
                <w:tcPr>
                  <w:tcW w:w="2840" w:type="dxa"/>
                  <w:tcBorders>
                    <w:top w:val="nil"/>
                    <w:left w:val="nil"/>
                    <w:bottom w:val="single" w:sz="4" w:space="0" w:color="auto"/>
                    <w:right w:val="single" w:sz="4" w:space="0" w:color="auto"/>
                  </w:tcBorders>
                  <w:shd w:val="clear" w:color="auto" w:fill="auto"/>
                  <w:noWrap/>
                  <w:vAlign w:val="bottom"/>
                  <w:hideMark/>
                </w:tcPr>
                <w:p w14:paraId="493157B5"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64.44</w:t>
                  </w:r>
                </w:p>
              </w:tc>
              <w:tc>
                <w:tcPr>
                  <w:tcW w:w="2535" w:type="dxa"/>
                  <w:tcBorders>
                    <w:top w:val="nil"/>
                    <w:left w:val="nil"/>
                    <w:bottom w:val="single" w:sz="4" w:space="0" w:color="auto"/>
                    <w:right w:val="single" w:sz="4" w:space="0" w:color="auto"/>
                  </w:tcBorders>
                  <w:shd w:val="clear" w:color="auto" w:fill="auto"/>
                  <w:noWrap/>
                  <w:vAlign w:val="bottom"/>
                  <w:hideMark/>
                </w:tcPr>
                <w:p w14:paraId="04FE9280"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70.83</w:t>
                  </w:r>
                </w:p>
              </w:tc>
            </w:tr>
            <w:tr w:rsidR="0070192D" w:rsidRPr="00814402" w14:paraId="5E1E06C3" w14:textId="77777777" w:rsidTr="00AA6F3A">
              <w:trPr>
                <w:trHeight w:val="252"/>
              </w:trPr>
              <w:tc>
                <w:tcPr>
                  <w:tcW w:w="1126" w:type="dxa"/>
                  <w:tcBorders>
                    <w:top w:val="nil"/>
                    <w:left w:val="single" w:sz="4" w:space="0" w:color="auto"/>
                    <w:bottom w:val="single" w:sz="4" w:space="0" w:color="auto"/>
                    <w:right w:val="single" w:sz="4" w:space="0" w:color="auto"/>
                  </w:tcBorders>
                  <w:shd w:val="clear" w:color="auto" w:fill="auto"/>
                  <w:noWrap/>
                  <w:vAlign w:val="bottom"/>
                  <w:hideMark/>
                </w:tcPr>
                <w:p w14:paraId="7B1FDB47" w14:textId="77777777" w:rsidR="0070192D" w:rsidRPr="001C0A31" w:rsidRDefault="0070192D" w:rsidP="00AA6F3A">
                  <w:pPr>
                    <w:spacing w:after="0"/>
                    <w:rPr>
                      <w:rFonts w:eastAsia="Times New Roman" w:cstheme="minorHAnsi"/>
                      <w:color w:val="000000"/>
                    </w:rPr>
                  </w:pPr>
                  <w:r w:rsidRPr="001C0A31">
                    <w:rPr>
                      <w:rFonts w:eastAsia="Times New Roman" w:cstheme="minorHAnsi"/>
                      <w:color w:val="000000"/>
                    </w:rPr>
                    <w:t> </w:t>
                  </w:r>
                </w:p>
              </w:tc>
              <w:tc>
                <w:tcPr>
                  <w:tcW w:w="2371" w:type="dxa"/>
                  <w:tcBorders>
                    <w:top w:val="nil"/>
                    <w:left w:val="nil"/>
                    <w:bottom w:val="single" w:sz="4" w:space="0" w:color="auto"/>
                    <w:right w:val="single" w:sz="4" w:space="0" w:color="auto"/>
                  </w:tcBorders>
                  <w:shd w:val="clear" w:color="auto" w:fill="auto"/>
                  <w:noWrap/>
                  <w:vAlign w:val="bottom"/>
                  <w:hideMark/>
                </w:tcPr>
                <w:p w14:paraId="102C1CE5"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63</w:t>
                  </w:r>
                </w:p>
              </w:tc>
              <w:tc>
                <w:tcPr>
                  <w:tcW w:w="2840" w:type="dxa"/>
                  <w:tcBorders>
                    <w:top w:val="nil"/>
                    <w:left w:val="nil"/>
                    <w:bottom w:val="single" w:sz="4" w:space="0" w:color="auto"/>
                    <w:right w:val="single" w:sz="4" w:space="0" w:color="auto"/>
                  </w:tcBorders>
                  <w:shd w:val="clear" w:color="auto" w:fill="auto"/>
                  <w:noWrap/>
                  <w:vAlign w:val="bottom"/>
                  <w:hideMark/>
                </w:tcPr>
                <w:p w14:paraId="075D3877"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66.67</w:t>
                  </w:r>
                </w:p>
              </w:tc>
              <w:tc>
                <w:tcPr>
                  <w:tcW w:w="2535" w:type="dxa"/>
                  <w:tcBorders>
                    <w:top w:val="nil"/>
                    <w:left w:val="nil"/>
                    <w:bottom w:val="single" w:sz="4" w:space="0" w:color="auto"/>
                    <w:right w:val="single" w:sz="4" w:space="0" w:color="auto"/>
                  </w:tcBorders>
                  <w:shd w:val="clear" w:color="auto" w:fill="auto"/>
                  <w:noWrap/>
                  <w:vAlign w:val="bottom"/>
                  <w:hideMark/>
                </w:tcPr>
                <w:p w14:paraId="1E4BD458" w14:textId="77777777" w:rsidR="0070192D" w:rsidRPr="001C0A31" w:rsidRDefault="0070192D" w:rsidP="00AA6F3A">
                  <w:pPr>
                    <w:spacing w:after="0"/>
                    <w:jc w:val="right"/>
                    <w:rPr>
                      <w:rFonts w:eastAsia="Times New Roman" w:cstheme="minorHAnsi"/>
                      <w:color w:val="000000"/>
                    </w:rPr>
                  </w:pPr>
                  <w:r w:rsidRPr="001C0A31">
                    <w:rPr>
                      <w:rFonts w:eastAsia="Times New Roman" w:cstheme="minorHAnsi"/>
                      <w:color w:val="000000"/>
                    </w:rPr>
                    <w:t>68.75</w:t>
                  </w:r>
                </w:p>
              </w:tc>
            </w:tr>
            <w:tr w:rsidR="0070192D" w:rsidRPr="00814402" w14:paraId="6D78306F" w14:textId="77777777" w:rsidTr="00AA6F3A">
              <w:trPr>
                <w:trHeight w:val="252"/>
              </w:trPr>
              <w:tc>
                <w:tcPr>
                  <w:tcW w:w="1126" w:type="dxa"/>
                  <w:tcBorders>
                    <w:top w:val="nil"/>
                    <w:left w:val="single" w:sz="4" w:space="0" w:color="auto"/>
                    <w:bottom w:val="single" w:sz="4" w:space="0" w:color="auto"/>
                    <w:right w:val="single" w:sz="4" w:space="0" w:color="auto"/>
                  </w:tcBorders>
                  <w:shd w:val="clear" w:color="000000" w:fill="B4C6E7"/>
                  <w:noWrap/>
                  <w:vAlign w:val="bottom"/>
                  <w:hideMark/>
                </w:tcPr>
                <w:p w14:paraId="40F65C07" w14:textId="77777777" w:rsidR="0070192D" w:rsidRPr="001C0A31" w:rsidRDefault="0070192D" w:rsidP="00AA6F3A">
                  <w:pPr>
                    <w:spacing w:after="0"/>
                    <w:rPr>
                      <w:rFonts w:eastAsia="Times New Roman" w:cstheme="minorHAnsi"/>
                      <w:i/>
                      <w:iCs/>
                      <w:color w:val="000000"/>
                    </w:rPr>
                  </w:pPr>
                  <w:r w:rsidRPr="001C0A31">
                    <w:rPr>
                      <w:rFonts w:eastAsia="Times New Roman" w:cstheme="minorHAnsi"/>
                      <w:i/>
                      <w:iCs/>
                      <w:color w:val="000000"/>
                    </w:rPr>
                    <w:t>average</w:t>
                  </w:r>
                </w:p>
              </w:tc>
              <w:tc>
                <w:tcPr>
                  <w:tcW w:w="2371" w:type="dxa"/>
                  <w:tcBorders>
                    <w:top w:val="nil"/>
                    <w:left w:val="nil"/>
                    <w:bottom w:val="single" w:sz="4" w:space="0" w:color="auto"/>
                    <w:right w:val="single" w:sz="4" w:space="0" w:color="auto"/>
                  </w:tcBorders>
                  <w:shd w:val="clear" w:color="000000" w:fill="B4C6E7"/>
                  <w:noWrap/>
                  <w:vAlign w:val="bottom"/>
                  <w:hideMark/>
                </w:tcPr>
                <w:p w14:paraId="463555AE" w14:textId="77777777" w:rsidR="0070192D" w:rsidRPr="001C0A31" w:rsidRDefault="0070192D" w:rsidP="00AA6F3A">
                  <w:pPr>
                    <w:spacing w:after="0"/>
                    <w:jc w:val="right"/>
                    <w:rPr>
                      <w:rFonts w:eastAsia="Times New Roman" w:cstheme="minorHAnsi"/>
                      <w:i/>
                      <w:iCs/>
                      <w:color w:val="000000"/>
                    </w:rPr>
                  </w:pPr>
                  <w:r w:rsidRPr="001C0A31">
                    <w:rPr>
                      <w:rFonts w:eastAsia="Times New Roman" w:cstheme="minorHAnsi"/>
                      <w:i/>
                      <w:iCs/>
                      <w:color w:val="000000"/>
                    </w:rPr>
                    <w:t>63.6</w:t>
                  </w:r>
                </w:p>
              </w:tc>
              <w:tc>
                <w:tcPr>
                  <w:tcW w:w="2840" w:type="dxa"/>
                  <w:tcBorders>
                    <w:top w:val="nil"/>
                    <w:left w:val="nil"/>
                    <w:bottom w:val="single" w:sz="4" w:space="0" w:color="auto"/>
                    <w:right w:val="single" w:sz="4" w:space="0" w:color="auto"/>
                  </w:tcBorders>
                  <w:shd w:val="clear" w:color="000000" w:fill="B4C6E7"/>
                  <w:noWrap/>
                  <w:vAlign w:val="bottom"/>
                  <w:hideMark/>
                </w:tcPr>
                <w:p w14:paraId="0724C596" w14:textId="77777777" w:rsidR="0070192D" w:rsidRPr="001C0A31" w:rsidRDefault="0070192D" w:rsidP="00AA6F3A">
                  <w:pPr>
                    <w:spacing w:after="0"/>
                    <w:jc w:val="right"/>
                    <w:rPr>
                      <w:rFonts w:eastAsia="Times New Roman" w:cstheme="minorHAnsi"/>
                      <w:i/>
                      <w:iCs/>
                      <w:color w:val="000000"/>
                    </w:rPr>
                  </w:pPr>
                  <w:r w:rsidRPr="001C0A31">
                    <w:rPr>
                      <w:rFonts w:eastAsia="Times New Roman" w:cstheme="minorHAnsi"/>
                      <w:i/>
                      <w:iCs/>
                      <w:color w:val="000000"/>
                    </w:rPr>
                    <w:t>63.11</w:t>
                  </w:r>
                </w:p>
              </w:tc>
              <w:tc>
                <w:tcPr>
                  <w:tcW w:w="2535" w:type="dxa"/>
                  <w:tcBorders>
                    <w:top w:val="nil"/>
                    <w:left w:val="nil"/>
                    <w:bottom w:val="single" w:sz="4" w:space="0" w:color="auto"/>
                    <w:right w:val="single" w:sz="4" w:space="0" w:color="auto"/>
                  </w:tcBorders>
                  <w:shd w:val="clear" w:color="000000" w:fill="B4C6E7"/>
                  <w:noWrap/>
                  <w:vAlign w:val="bottom"/>
                  <w:hideMark/>
                </w:tcPr>
                <w:p w14:paraId="28BCC903" w14:textId="77777777" w:rsidR="0070192D" w:rsidRPr="001C0A31" w:rsidRDefault="0070192D" w:rsidP="00AA6F3A">
                  <w:pPr>
                    <w:spacing w:after="0"/>
                    <w:jc w:val="right"/>
                    <w:rPr>
                      <w:rFonts w:eastAsia="Times New Roman" w:cstheme="minorHAnsi"/>
                      <w:i/>
                      <w:iCs/>
                      <w:color w:val="000000"/>
                    </w:rPr>
                  </w:pPr>
                  <w:r w:rsidRPr="001C0A31">
                    <w:rPr>
                      <w:rFonts w:eastAsia="Times New Roman" w:cstheme="minorHAnsi"/>
                      <w:i/>
                      <w:iCs/>
                      <w:color w:val="000000"/>
                    </w:rPr>
                    <w:t>73.333</w:t>
                  </w:r>
                </w:p>
              </w:tc>
            </w:tr>
            <w:tr w:rsidR="0070192D" w:rsidRPr="00814402" w14:paraId="486C135D" w14:textId="77777777" w:rsidTr="00AA6F3A">
              <w:trPr>
                <w:trHeight w:val="252"/>
              </w:trPr>
              <w:tc>
                <w:tcPr>
                  <w:tcW w:w="1126" w:type="dxa"/>
                  <w:tcBorders>
                    <w:top w:val="nil"/>
                    <w:left w:val="single" w:sz="4" w:space="0" w:color="auto"/>
                    <w:bottom w:val="single" w:sz="4" w:space="0" w:color="auto"/>
                    <w:right w:val="single" w:sz="4" w:space="0" w:color="auto"/>
                  </w:tcBorders>
                  <w:shd w:val="clear" w:color="000000" w:fill="B4C6E7"/>
                  <w:noWrap/>
                  <w:vAlign w:val="bottom"/>
                  <w:hideMark/>
                </w:tcPr>
                <w:p w14:paraId="36E702F1" w14:textId="77777777" w:rsidR="0070192D" w:rsidRPr="001C0A31" w:rsidRDefault="007B4583" w:rsidP="00AA6F3A">
                  <w:pPr>
                    <w:spacing w:after="0"/>
                    <w:rPr>
                      <w:rFonts w:eastAsia="Times New Roman" w:cstheme="minorHAnsi"/>
                      <w:i/>
                      <w:iCs/>
                      <w:color w:val="000000"/>
                    </w:rPr>
                  </w:pPr>
                  <w:r w:rsidRPr="001C0A31">
                    <w:rPr>
                      <w:rFonts w:eastAsia="Times New Roman" w:cstheme="minorHAnsi"/>
                      <w:i/>
                      <w:iCs/>
                      <w:color w:val="000000"/>
                    </w:rPr>
                    <w:t>S</w:t>
                  </w:r>
                  <w:r w:rsidR="0070192D" w:rsidRPr="001C0A31">
                    <w:rPr>
                      <w:rFonts w:eastAsia="Times New Roman" w:cstheme="minorHAnsi"/>
                      <w:i/>
                      <w:iCs/>
                      <w:color w:val="000000"/>
                    </w:rPr>
                    <w:t>td</w:t>
                  </w:r>
                  <w:r>
                    <w:rPr>
                      <w:rFonts w:eastAsia="Times New Roman" w:cstheme="minorHAnsi"/>
                      <w:i/>
                      <w:iCs/>
                      <w:color w:val="000000"/>
                    </w:rPr>
                    <w:t>.</w:t>
                  </w:r>
                  <w:r w:rsidR="0070192D" w:rsidRPr="001C0A31">
                    <w:rPr>
                      <w:rFonts w:eastAsia="Times New Roman" w:cstheme="minorHAnsi"/>
                      <w:i/>
                      <w:iCs/>
                      <w:color w:val="000000"/>
                    </w:rPr>
                    <w:t xml:space="preserve"> dev</w:t>
                  </w:r>
                </w:p>
              </w:tc>
              <w:tc>
                <w:tcPr>
                  <w:tcW w:w="2371" w:type="dxa"/>
                  <w:tcBorders>
                    <w:top w:val="nil"/>
                    <w:left w:val="nil"/>
                    <w:bottom w:val="single" w:sz="4" w:space="0" w:color="auto"/>
                    <w:right w:val="single" w:sz="4" w:space="0" w:color="auto"/>
                  </w:tcBorders>
                  <w:shd w:val="clear" w:color="000000" w:fill="B4C6E7"/>
                  <w:noWrap/>
                  <w:vAlign w:val="bottom"/>
                  <w:hideMark/>
                </w:tcPr>
                <w:p w14:paraId="5768B1B0" w14:textId="77777777" w:rsidR="0070192D" w:rsidRPr="001C0A31" w:rsidRDefault="0070192D" w:rsidP="00AA6F3A">
                  <w:pPr>
                    <w:spacing w:after="0"/>
                    <w:jc w:val="right"/>
                    <w:rPr>
                      <w:rFonts w:eastAsia="Times New Roman" w:cstheme="minorHAnsi"/>
                      <w:i/>
                      <w:iCs/>
                      <w:color w:val="000000"/>
                    </w:rPr>
                  </w:pPr>
                  <w:r w:rsidRPr="001C0A31">
                    <w:rPr>
                      <w:rFonts w:eastAsia="Times New Roman" w:cstheme="minorHAnsi"/>
                      <w:i/>
                      <w:iCs/>
                      <w:color w:val="000000"/>
                    </w:rPr>
                    <w:t>0.699205899</w:t>
                  </w:r>
                </w:p>
              </w:tc>
              <w:tc>
                <w:tcPr>
                  <w:tcW w:w="2840" w:type="dxa"/>
                  <w:tcBorders>
                    <w:top w:val="nil"/>
                    <w:left w:val="nil"/>
                    <w:bottom w:val="single" w:sz="4" w:space="0" w:color="auto"/>
                    <w:right w:val="single" w:sz="4" w:space="0" w:color="auto"/>
                  </w:tcBorders>
                  <w:shd w:val="clear" w:color="000000" w:fill="B4C6E7"/>
                  <w:noWrap/>
                  <w:vAlign w:val="bottom"/>
                  <w:hideMark/>
                </w:tcPr>
                <w:p w14:paraId="66759A7B" w14:textId="77777777" w:rsidR="0070192D" w:rsidRPr="001C0A31" w:rsidRDefault="0070192D" w:rsidP="00AA6F3A">
                  <w:pPr>
                    <w:spacing w:after="0"/>
                    <w:jc w:val="right"/>
                    <w:rPr>
                      <w:rFonts w:eastAsia="Times New Roman" w:cstheme="minorHAnsi"/>
                      <w:i/>
                      <w:iCs/>
                      <w:color w:val="000000"/>
                    </w:rPr>
                  </w:pPr>
                  <w:r w:rsidRPr="001C0A31">
                    <w:rPr>
                      <w:rFonts w:eastAsia="Times New Roman" w:cstheme="minorHAnsi"/>
                      <w:i/>
                      <w:iCs/>
                      <w:color w:val="000000"/>
                    </w:rPr>
                    <w:t>7.043272598</w:t>
                  </w:r>
                </w:p>
              </w:tc>
              <w:tc>
                <w:tcPr>
                  <w:tcW w:w="2535" w:type="dxa"/>
                  <w:tcBorders>
                    <w:top w:val="nil"/>
                    <w:left w:val="nil"/>
                    <w:bottom w:val="single" w:sz="4" w:space="0" w:color="auto"/>
                    <w:right w:val="single" w:sz="4" w:space="0" w:color="auto"/>
                  </w:tcBorders>
                  <w:shd w:val="clear" w:color="000000" w:fill="B4C6E7"/>
                  <w:noWrap/>
                  <w:vAlign w:val="bottom"/>
                  <w:hideMark/>
                </w:tcPr>
                <w:p w14:paraId="48B44FF4" w14:textId="77777777" w:rsidR="0070192D" w:rsidRPr="001C0A31" w:rsidRDefault="0070192D" w:rsidP="00AA6F3A">
                  <w:pPr>
                    <w:spacing w:after="0"/>
                    <w:jc w:val="right"/>
                    <w:rPr>
                      <w:rFonts w:eastAsia="Times New Roman" w:cstheme="minorHAnsi"/>
                      <w:i/>
                      <w:iCs/>
                      <w:color w:val="000000"/>
                    </w:rPr>
                  </w:pPr>
                  <w:r w:rsidRPr="001C0A31">
                    <w:rPr>
                      <w:rFonts w:eastAsia="Times New Roman" w:cstheme="minorHAnsi"/>
                      <w:i/>
                      <w:iCs/>
                      <w:color w:val="000000"/>
                    </w:rPr>
                    <w:t>6.646056558</w:t>
                  </w:r>
                </w:p>
              </w:tc>
            </w:tr>
          </w:tbl>
          <w:p w14:paraId="752FBAD0" w14:textId="77777777" w:rsidR="0070192D" w:rsidRPr="001C0A31" w:rsidRDefault="0070192D" w:rsidP="00AA6F3A">
            <w:pPr>
              <w:spacing w:after="0"/>
              <w:rPr>
                <w:rFonts w:eastAsia="Times New Roman" w:cstheme="minorHAnsi"/>
                <w:color w:val="000000"/>
              </w:rPr>
            </w:pPr>
          </w:p>
        </w:tc>
      </w:tr>
      <w:tr w:rsidR="0070192D" w:rsidRPr="00814402" w14:paraId="09E424D1" w14:textId="77777777" w:rsidTr="0077486A">
        <w:trPr>
          <w:trHeight w:val="300"/>
        </w:trPr>
        <w:tc>
          <w:tcPr>
            <w:tcW w:w="9295" w:type="dxa"/>
            <w:gridSpan w:val="5"/>
            <w:tcBorders>
              <w:top w:val="nil"/>
              <w:left w:val="nil"/>
              <w:bottom w:val="nil"/>
              <w:right w:val="nil"/>
            </w:tcBorders>
            <w:shd w:val="clear" w:color="auto" w:fill="auto"/>
            <w:noWrap/>
            <w:vAlign w:val="bottom"/>
            <w:hideMark/>
          </w:tcPr>
          <w:p w14:paraId="0A749BC8" w14:textId="77777777" w:rsidR="0070192D" w:rsidRPr="00814402" w:rsidRDefault="0070192D" w:rsidP="00AA6F3A">
            <w:pPr>
              <w:spacing w:after="0"/>
              <w:rPr>
                <w:rFonts w:eastAsia="Times New Roman" w:cstheme="minorHAnsi"/>
                <w:color w:val="000000"/>
              </w:rPr>
            </w:pPr>
            <w:r w:rsidRPr="001C0A31">
              <w:rPr>
                <w:rFonts w:eastAsia="Times New Roman" w:cstheme="minorHAnsi"/>
                <w:color w:val="000000"/>
              </w:rPr>
              <w:t> </w:t>
            </w:r>
          </w:p>
          <w:p w14:paraId="36890A0B" w14:textId="77777777" w:rsidR="0070192D" w:rsidRPr="001A493A" w:rsidRDefault="0070192D" w:rsidP="0077486A">
            <w:pPr>
              <w:spacing w:after="0" w:line="480" w:lineRule="auto"/>
              <w:rPr>
                <w:rFonts w:eastAsia="Times New Roman" w:cstheme="minorHAnsi"/>
                <w:i/>
                <w:color w:val="000000"/>
              </w:rPr>
            </w:pPr>
            <w:r w:rsidRPr="001A493A">
              <w:rPr>
                <w:rFonts w:eastAsia="Times New Roman" w:cstheme="minorHAnsi"/>
                <w:i/>
                <w:color w:val="000000"/>
              </w:rPr>
              <w:t xml:space="preserve">For this case, small masks are better because the average of </w:t>
            </w:r>
            <w:r w:rsidR="0077486A" w:rsidRPr="001A493A">
              <w:rPr>
                <w:rFonts w:eastAsia="Times New Roman" w:cstheme="minorHAnsi"/>
                <w:i/>
                <w:color w:val="000000"/>
              </w:rPr>
              <w:t>total results</w:t>
            </w:r>
            <w:r w:rsidRPr="001A493A">
              <w:rPr>
                <w:rFonts w:eastAsia="Times New Roman" w:cstheme="minorHAnsi"/>
                <w:i/>
                <w:color w:val="000000"/>
              </w:rPr>
              <w:t xml:space="preserve"> are higher with small masks rather than large masks, and the best success rate for the syrinx class is better by over 10%.</w:t>
            </w:r>
          </w:p>
          <w:p w14:paraId="42531F4A" w14:textId="77777777" w:rsidR="0077486A" w:rsidRPr="001C0A31" w:rsidRDefault="0077486A" w:rsidP="00AA6F3A">
            <w:pPr>
              <w:spacing w:after="0"/>
              <w:rPr>
                <w:rFonts w:eastAsia="Times New Roman" w:cstheme="minorHAnsi"/>
                <w:color w:val="000000"/>
              </w:rPr>
            </w:pPr>
          </w:p>
        </w:tc>
      </w:tr>
    </w:tbl>
    <w:p w14:paraId="10650B9E" w14:textId="77777777" w:rsidR="0070192D" w:rsidRPr="00C70DD5" w:rsidRDefault="0070192D" w:rsidP="0070192D">
      <w:pPr>
        <w:rPr>
          <w:rFonts w:cstheme="minorHAnsi"/>
          <w:b/>
          <w:szCs w:val="24"/>
          <w:u w:val="single"/>
        </w:rPr>
      </w:pPr>
      <w:r w:rsidRPr="00C70DD5">
        <w:rPr>
          <w:rFonts w:cstheme="minorHAnsi"/>
          <w:b/>
          <w:szCs w:val="24"/>
          <w:u w:val="single"/>
        </w:rPr>
        <w:t>Texture distance = 7; the 10 best results</w:t>
      </w:r>
    </w:p>
    <w:p w14:paraId="0F7B6DE4" w14:textId="77777777" w:rsidR="0070192D" w:rsidRPr="00C70DD5" w:rsidRDefault="0070192D" w:rsidP="0070192D">
      <w:pPr>
        <w:rPr>
          <w:rFonts w:cstheme="minorHAnsi"/>
          <w:b/>
          <w:szCs w:val="24"/>
        </w:rPr>
      </w:pPr>
      <w:r w:rsidRPr="00C70DD5">
        <w:rPr>
          <w:rFonts w:cstheme="minorHAnsi"/>
          <w:b/>
          <w:szCs w:val="24"/>
        </w:rPr>
        <w:t>Large mask</w:t>
      </w:r>
    </w:p>
    <w:tbl>
      <w:tblPr>
        <w:tblW w:w="9220" w:type="dxa"/>
        <w:tblInd w:w="-5" w:type="dxa"/>
        <w:tblLook w:val="04A0" w:firstRow="1" w:lastRow="0" w:firstColumn="1" w:lastColumn="0" w:noHBand="0" w:noVBand="1"/>
      </w:tblPr>
      <w:tblGrid>
        <w:gridCol w:w="1170"/>
        <w:gridCol w:w="2464"/>
        <w:gridCol w:w="2952"/>
        <w:gridCol w:w="2634"/>
      </w:tblGrid>
      <w:tr w:rsidR="0070192D" w:rsidRPr="00482B74" w14:paraId="39EF1709" w14:textId="77777777" w:rsidTr="00AA6F3A">
        <w:trPr>
          <w:trHeight w:val="307"/>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336DDE" w14:textId="77777777" w:rsidR="0070192D" w:rsidRPr="00482B74" w:rsidRDefault="0070192D" w:rsidP="00AA6F3A">
            <w:pPr>
              <w:spacing w:after="0"/>
              <w:rPr>
                <w:rFonts w:eastAsia="Times New Roman" w:cstheme="minorHAnsi"/>
                <w:b/>
                <w:color w:val="000000"/>
              </w:rPr>
            </w:pPr>
            <w:r w:rsidRPr="00482B74">
              <w:rPr>
                <w:rFonts w:eastAsia="Times New Roman" w:cstheme="minorHAnsi"/>
                <w:b/>
                <w:color w:val="000000"/>
              </w:rPr>
              <w:t> </w:t>
            </w:r>
          </w:p>
        </w:tc>
        <w:tc>
          <w:tcPr>
            <w:tcW w:w="2464" w:type="dxa"/>
            <w:tcBorders>
              <w:top w:val="single" w:sz="4" w:space="0" w:color="auto"/>
              <w:left w:val="nil"/>
              <w:bottom w:val="single" w:sz="4" w:space="0" w:color="auto"/>
              <w:right w:val="single" w:sz="4" w:space="0" w:color="auto"/>
            </w:tcBorders>
            <w:shd w:val="clear" w:color="auto" w:fill="auto"/>
            <w:noWrap/>
            <w:vAlign w:val="bottom"/>
            <w:hideMark/>
          </w:tcPr>
          <w:p w14:paraId="090A8D4E" w14:textId="77777777" w:rsidR="0070192D" w:rsidRPr="00482B74" w:rsidRDefault="0070192D" w:rsidP="00AA6F3A">
            <w:pPr>
              <w:spacing w:after="0"/>
              <w:jc w:val="center"/>
              <w:rPr>
                <w:rFonts w:eastAsia="Times New Roman" w:cstheme="minorHAnsi"/>
                <w:b/>
                <w:color w:val="000000"/>
              </w:rPr>
            </w:pPr>
            <w:r w:rsidRPr="00482B74">
              <w:rPr>
                <w:rFonts w:eastAsia="Times New Roman" w:cstheme="minorHAnsi"/>
                <w:b/>
                <w:color w:val="000000"/>
              </w:rPr>
              <w:t xml:space="preserve"> # Correct (out of 93)</w:t>
            </w:r>
          </w:p>
        </w:tc>
        <w:tc>
          <w:tcPr>
            <w:tcW w:w="2952" w:type="dxa"/>
            <w:tcBorders>
              <w:top w:val="single" w:sz="4" w:space="0" w:color="auto"/>
              <w:left w:val="nil"/>
              <w:bottom w:val="single" w:sz="4" w:space="0" w:color="auto"/>
              <w:right w:val="single" w:sz="4" w:space="0" w:color="auto"/>
            </w:tcBorders>
            <w:shd w:val="clear" w:color="auto" w:fill="auto"/>
            <w:noWrap/>
            <w:vAlign w:val="bottom"/>
            <w:hideMark/>
          </w:tcPr>
          <w:p w14:paraId="74DBB0E4" w14:textId="77777777" w:rsidR="0070192D" w:rsidRPr="00482B74" w:rsidRDefault="0070192D" w:rsidP="00AA6F3A">
            <w:pPr>
              <w:spacing w:after="0"/>
              <w:jc w:val="center"/>
              <w:rPr>
                <w:rFonts w:eastAsia="Times New Roman" w:cstheme="minorHAnsi"/>
                <w:b/>
                <w:color w:val="000000"/>
              </w:rPr>
            </w:pPr>
            <w:r w:rsidRPr="00482B74">
              <w:rPr>
                <w:rFonts w:eastAsia="Times New Roman" w:cstheme="minorHAnsi"/>
                <w:b/>
                <w:color w:val="000000"/>
              </w:rPr>
              <w:t xml:space="preserve">%Success </w:t>
            </w:r>
            <w:proofErr w:type="spellStart"/>
            <w:r w:rsidRPr="00814402">
              <w:rPr>
                <w:rFonts w:eastAsia="Times New Roman" w:cstheme="minorHAnsi"/>
                <w:b/>
                <w:color w:val="000000"/>
              </w:rPr>
              <w:t>NoSyrinx</w:t>
            </w:r>
            <w:proofErr w:type="spellEnd"/>
            <w:r w:rsidRPr="00482B74">
              <w:rPr>
                <w:rFonts w:eastAsia="Times New Roman" w:cstheme="minorHAnsi"/>
                <w:b/>
                <w:color w:val="000000"/>
              </w:rPr>
              <w:t xml:space="preserve"> Class </w:t>
            </w:r>
          </w:p>
        </w:tc>
        <w:tc>
          <w:tcPr>
            <w:tcW w:w="2634" w:type="dxa"/>
            <w:tcBorders>
              <w:top w:val="single" w:sz="4" w:space="0" w:color="auto"/>
              <w:left w:val="nil"/>
              <w:bottom w:val="single" w:sz="4" w:space="0" w:color="auto"/>
              <w:right w:val="single" w:sz="4" w:space="0" w:color="auto"/>
            </w:tcBorders>
            <w:shd w:val="clear" w:color="auto" w:fill="auto"/>
            <w:noWrap/>
            <w:vAlign w:val="bottom"/>
            <w:hideMark/>
          </w:tcPr>
          <w:p w14:paraId="2B1E0694" w14:textId="77777777" w:rsidR="0070192D" w:rsidRPr="00482B74" w:rsidRDefault="0070192D" w:rsidP="00AA6F3A">
            <w:pPr>
              <w:spacing w:after="0"/>
              <w:jc w:val="center"/>
              <w:rPr>
                <w:rFonts w:eastAsia="Times New Roman" w:cstheme="minorHAnsi"/>
                <w:b/>
                <w:color w:val="000000"/>
              </w:rPr>
            </w:pPr>
            <w:r w:rsidRPr="00482B74">
              <w:rPr>
                <w:rFonts w:eastAsia="Times New Roman" w:cstheme="minorHAnsi"/>
                <w:b/>
                <w:color w:val="000000"/>
              </w:rPr>
              <w:t xml:space="preserve">%Success syrinx Class </w:t>
            </w:r>
          </w:p>
        </w:tc>
      </w:tr>
      <w:tr w:rsidR="0070192D" w:rsidRPr="00482B74" w14:paraId="128DC7AD" w14:textId="77777777" w:rsidTr="00AA6F3A">
        <w:trPr>
          <w:trHeight w:val="307"/>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245381BF"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64" w:type="dxa"/>
            <w:tcBorders>
              <w:top w:val="nil"/>
              <w:left w:val="nil"/>
              <w:bottom w:val="single" w:sz="4" w:space="0" w:color="auto"/>
              <w:right w:val="single" w:sz="4" w:space="0" w:color="auto"/>
            </w:tcBorders>
            <w:shd w:val="clear" w:color="auto" w:fill="auto"/>
            <w:noWrap/>
            <w:vAlign w:val="bottom"/>
            <w:hideMark/>
          </w:tcPr>
          <w:p w14:paraId="32A54F2F"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71</w:t>
            </w:r>
          </w:p>
        </w:tc>
        <w:tc>
          <w:tcPr>
            <w:tcW w:w="2952" w:type="dxa"/>
            <w:tcBorders>
              <w:top w:val="nil"/>
              <w:left w:val="nil"/>
              <w:bottom w:val="single" w:sz="4" w:space="0" w:color="auto"/>
              <w:right w:val="single" w:sz="4" w:space="0" w:color="auto"/>
            </w:tcBorders>
            <w:shd w:val="clear" w:color="auto" w:fill="auto"/>
            <w:noWrap/>
            <w:vAlign w:val="bottom"/>
            <w:hideMark/>
          </w:tcPr>
          <w:p w14:paraId="0ADB8CE7"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75.56</w:t>
            </w:r>
          </w:p>
        </w:tc>
        <w:tc>
          <w:tcPr>
            <w:tcW w:w="2634" w:type="dxa"/>
            <w:tcBorders>
              <w:top w:val="nil"/>
              <w:left w:val="nil"/>
              <w:bottom w:val="single" w:sz="4" w:space="0" w:color="auto"/>
              <w:right w:val="single" w:sz="4" w:space="0" w:color="auto"/>
            </w:tcBorders>
            <w:shd w:val="clear" w:color="auto" w:fill="auto"/>
            <w:noWrap/>
            <w:vAlign w:val="bottom"/>
            <w:hideMark/>
          </w:tcPr>
          <w:p w14:paraId="23B930B1"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77.08</w:t>
            </w:r>
          </w:p>
        </w:tc>
      </w:tr>
      <w:tr w:rsidR="0070192D" w:rsidRPr="00482B74" w14:paraId="56D76DC6" w14:textId="77777777" w:rsidTr="00AA6F3A">
        <w:trPr>
          <w:trHeight w:val="307"/>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6431F55D"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64" w:type="dxa"/>
            <w:tcBorders>
              <w:top w:val="nil"/>
              <w:left w:val="nil"/>
              <w:bottom w:val="single" w:sz="4" w:space="0" w:color="auto"/>
              <w:right w:val="single" w:sz="4" w:space="0" w:color="auto"/>
            </w:tcBorders>
            <w:shd w:val="clear" w:color="auto" w:fill="auto"/>
            <w:noWrap/>
            <w:vAlign w:val="bottom"/>
            <w:hideMark/>
          </w:tcPr>
          <w:p w14:paraId="6B9ECF7E"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65</w:t>
            </w:r>
          </w:p>
        </w:tc>
        <w:tc>
          <w:tcPr>
            <w:tcW w:w="2952" w:type="dxa"/>
            <w:tcBorders>
              <w:top w:val="nil"/>
              <w:left w:val="nil"/>
              <w:bottom w:val="single" w:sz="4" w:space="0" w:color="auto"/>
              <w:right w:val="single" w:sz="4" w:space="0" w:color="auto"/>
            </w:tcBorders>
            <w:shd w:val="clear" w:color="auto" w:fill="auto"/>
            <w:noWrap/>
            <w:vAlign w:val="bottom"/>
            <w:hideMark/>
          </w:tcPr>
          <w:p w14:paraId="468B0564"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71.11</w:t>
            </w:r>
          </w:p>
        </w:tc>
        <w:tc>
          <w:tcPr>
            <w:tcW w:w="2634" w:type="dxa"/>
            <w:tcBorders>
              <w:top w:val="nil"/>
              <w:left w:val="nil"/>
              <w:bottom w:val="single" w:sz="4" w:space="0" w:color="auto"/>
              <w:right w:val="single" w:sz="4" w:space="0" w:color="auto"/>
            </w:tcBorders>
            <w:shd w:val="clear" w:color="auto" w:fill="auto"/>
            <w:noWrap/>
            <w:vAlign w:val="bottom"/>
            <w:hideMark/>
          </w:tcPr>
          <w:p w14:paraId="5E5AA777"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68.75</w:t>
            </w:r>
          </w:p>
        </w:tc>
      </w:tr>
      <w:tr w:rsidR="0070192D" w:rsidRPr="00482B74" w14:paraId="142A4C11" w14:textId="77777777" w:rsidTr="00AA6F3A">
        <w:trPr>
          <w:trHeight w:val="307"/>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219B3433"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64" w:type="dxa"/>
            <w:tcBorders>
              <w:top w:val="nil"/>
              <w:left w:val="nil"/>
              <w:bottom w:val="single" w:sz="4" w:space="0" w:color="auto"/>
              <w:right w:val="single" w:sz="4" w:space="0" w:color="auto"/>
            </w:tcBorders>
            <w:shd w:val="clear" w:color="auto" w:fill="auto"/>
            <w:noWrap/>
            <w:vAlign w:val="bottom"/>
            <w:hideMark/>
          </w:tcPr>
          <w:p w14:paraId="5A2E5840"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63</w:t>
            </w:r>
          </w:p>
        </w:tc>
        <w:tc>
          <w:tcPr>
            <w:tcW w:w="2952" w:type="dxa"/>
            <w:tcBorders>
              <w:top w:val="nil"/>
              <w:left w:val="nil"/>
              <w:bottom w:val="single" w:sz="4" w:space="0" w:color="auto"/>
              <w:right w:val="single" w:sz="4" w:space="0" w:color="auto"/>
            </w:tcBorders>
            <w:shd w:val="clear" w:color="auto" w:fill="auto"/>
            <w:noWrap/>
            <w:vAlign w:val="bottom"/>
            <w:hideMark/>
          </w:tcPr>
          <w:p w14:paraId="3EFC7348"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71.11</w:t>
            </w:r>
          </w:p>
        </w:tc>
        <w:tc>
          <w:tcPr>
            <w:tcW w:w="2634" w:type="dxa"/>
            <w:tcBorders>
              <w:top w:val="nil"/>
              <w:left w:val="nil"/>
              <w:bottom w:val="single" w:sz="4" w:space="0" w:color="auto"/>
              <w:right w:val="single" w:sz="4" w:space="0" w:color="auto"/>
            </w:tcBorders>
            <w:shd w:val="clear" w:color="auto" w:fill="auto"/>
            <w:noWrap/>
            <w:vAlign w:val="bottom"/>
            <w:hideMark/>
          </w:tcPr>
          <w:p w14:paraId="75DF5770"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64.58</w:t>
            </w:r>
          </w:p>
        </w:tc>
      </w:tr>
      <w:tr w:rsidR="0070192D" w:rsidRPr="00482B74" w14:paraId="0A8A7A14" w14:textId="77777777" w:rsidTr="00AA6F3A">
        <w:trPr>
          <w:trHeight w:val="307"/>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35B4DCB4"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64" w:type="dxa"/>
            <w:tcBorders>
              <w:top w:val="nil"/>
              <w:left w:val="nil"/>
              <w:bottom w:val="single" w:sz="4" w:space="0" w:color="auto"/>
              <w:right w:val="single" w:sz="4" w:space="0" w:color="auto"/>
            </w:tcBorders>
            <w:shd w:val="clear" w:color="auto" w:fill="auto"/>
            <w:noWrap/>
            <w:vAlign w:val="bottom"/>
            <w:hideMark/>
          </w:tcPr>
          <w:p w14:paraId="7683A587"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63</w:t>
            </w:r>
          </w:p>
        </w:tc>
        <w:tc>
          <w:tcPr>
            <w:tcW w:w="2952" w:type="dxa"/>
            <w:tcBorders>
              <w:top w:val="nil"/>
              <w:left w:val="nil"/>
              <w:bottom w:val="single" w:sz="4" w:space="0" w:color="auto"/>
              <w:right w:val="single" w:sz="4" w:space="0" w:color="auto"/>
            </w:tcBorders>
            <w:shd w:val="clear" w:color="auto" w:fill="auto"/>
            <w:noWrap/>
            <w:vAlign w:val="bottom"/>
            <w:hideMark/>
          </w:tcPr>
          <w:p w14:paraId="33721877"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73.33</w:t>
            </w:r>
          </w:p>
        </w:tc>
        <w:tc>
          <w:tcPr>
            <w:tcW w:w="2634" w:type="dxa"/>
            <w:tcBorders>
              <w:top w:val="nil"/>
              <w:left w:val="nil"/>
              <w:bottom w:val="single" w:sz="4" w:space="0" w:color="auto"/>
              <w:right w:val="single" w:sz="4" w:space="0" w:color="auto"/>
            </w:tcBorders>
            <w:shd w:val="clear" w:color="auto" w:fill="auto"/>
            <w:noWrap/>
            <w:vAlign w:val="bottom"/>
            <w:hideMark/>
          </w:tcPr>
          <w:p w14:paraId="3B2160C7"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62.5</w:t>
            </w:r>
          </w:p>
        </w:tc>
      </w:tr>
      <w:tr w:rsidR="0070192D" w:rsidRPr="00482B74" w14:paraId="175FAC08" w14:textId="77777777" w:rsidTr="00AA6F3A">
        <w:trPr>
          <w:trHeight w:val="307"/>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7D7A0530"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lastRenderedPageBreak/>
              <w:t> </w:t>
            </w:r>
          </w:p>
        </w:tc>
        <w:tc>
          <w:tcPr>
            <w:tcW w:w="2464" w:type="dxa"/>
            <w:tcBorders>
              <w:top w:val="nil"/>
              <w:left w:val="nil"/>
              <w:bottom w:val="single" w:sz="4" w:space="0" w:color="auto"/>
              <w:right w:val="single" w:sz="4" w:space="0" w:color="auto"/>
            </w:tcBorders>
            <w:shd w:val="clear" w:color="auto" w:fill="auto"/>
            <w:noWrap/>
            <w:vAlign w:val="bottom"/>
            <w:hideMark/>
          </w:tcPr>
          <w:p w14:paraId="4D25FDEB"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62</w:t>
            </w:r>
          </w:p>
        </w:tc>
        <w:tc>
          <w:tcPr>
            <w:tcW w:w="2952" w:type="dxa"/>
            <w:tcBorders>
              <w:top w:val="nil"/>
              <w:left w:val="nil"/>
              <w:bottom w:val="single" w:sz="4" w:space="0" w:color="auto"/>
              <w:right w:val="single" w:sz="4" w:space="0" w:color="auto"/>
            </w:tcBorders>
            <w:shd w:val="clear" w:color="auto" w:fill="auto"/>
            <w:noWrap/>
            <w:vAlign w:val="bottom"/>
            <w:hideMark/>
          </w:tcPr>
          <w:p w14:paraId="458B0766"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68.89</w:t>
            </w:r>
          </w:p>
        </w:tc>
        <w:tc>
          <w:tcPr>
            <w:tcW w:w="2634" w:type="dxa"/>
            <w:tcBorders>
              <w:top w:val="nil"/>
              <w:left w:val="nil"/>
              <w:bottom w:val="single" w:sz="4" w:space="0" w:color="auto"/>
              <w:right w:val="single" w:sz="4" w:space="0" w:color="auto"/>
            </w:tcBorders>
            <w:shd w:val="clear" w:color="auto" w:fill="auto"/>
            <w:noWrap/>
            <w:vAlign w:val="bottom"/>
            <w:hideMark/>
          </w:tcPr>
          <w:p w14:paraId="01A7A488"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64.58</w:t>
            </w:r>
          </w:p>
        </w:tc>
      </w:tr>
      <w:tr w:rsidR="0070192D" w:rsidRPr="00482B74" w14:paraId="3EB98C5F" w14:textId="77777777" w:rsidTr="00AA6F3A">
        <w:trPr>
          <w:trHeight w:val="307"/>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4C577258"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64" w:type="dxa"/>
            <w:tcBorders>
              <w:top w:val="nil"/>
              <w:left w:val="nil"/>
              <w:bottom w:val="single" w:sz="4" w:space="0" w:color="auto"/>
              <w:right w:val="single" w:sz="4" w:space="0" w:color="auto"/>
            </w:tcBorders>
            <w:shd w:val="clear" w:color="auto" w:fill="auto"/>
            <w:noWrap/>
            <w:vAlign w:val="bottom"/>
            <w:hideMark/>
          </w:tcPr>
          <w:p w14:paraId="51CA6B3A"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61</w:t>
            </w:r>
          </w:p>
        </w:tc>
        <w:tc>
          <w:tcPr>
            <w:tcW w:w="2952" w:type="dxa"/>
            <w:tcBorders>
              <w:top w:val="nil"/>
              <w:left w:val="nil"/>
              <w:bottom w:val="single" w:sz="4" w:space="0" w:color="auto"/>
              <w:right w:val="single" w:sz="4" w:space="0" w:color="auto"/>
            </w:tcBorders>
            <w:shd w:val="clear" w:color="auto" w:fill="auto"/>
            <w:noWrap/>
            <w:vAlign w:val="bottom"/>
            <w:hideMark/>
          </w:tcPr>
          <w:p w14:paraId="5D807CB7"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60</w:t>
            </w:r>
          </w:p>
        </w:tc>
        <w:tc>
          <w:tcPr>
            <w:tcW w:w="2634" w:type="dxa"/>
            <w:tcBorders>
              <w:top w:val="nil"/>
              <w:left w:val="nil"/>
              <w:bottom w:val="single" w:sz="4" w:space="0" w:color="auto"/>
              <w:right w:val="single" w:sz="4" w:space="0" w:color="auto"/>
            </w:tcBorders>
            <w:shd w:val="clear" w:color="auto" w:fill="auto"/>
            <w:noWrap/>
            <w:vAlign w:val="bottom"/>
            <w:hideMark/>
          </w:tcPr>
          <w:p w14:paraId="253D60DC"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70.83</w:t>
            </w:r>
          </w:p>
        </w:tc>
      </w:tr>
      <w:tr w:rsidR="0070192D" w:rsidRPr="00482B74" w14:paraId="609323FF" w14:textId="77777777" w:rsidTr="00AA6F3A">
        <w:trPr>
          <w:trHeight w:val="307"/>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6F4AF80B"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64" w:type="dxa"/>
            <w:tcBorders>
              <w:top w:val="nil"/>
              <w:left w:val="nil"/>
              <w:bottom w:val="single" w:sz="4" w:space="0" w:color="auto"/>
              <w:right w:val="single" w:sz="4" w:space="0" w:color="auto"/>
            </w:tcBorders>
            <w:shd w:val="clear" w:color="auto" w:fill="auto"/>
            <w:noWrap/>
            <w:vAlign w:val="bottom"/>
            <w:hideMark/>
          </w:tcPr>
          <w:p w14:paraId="2A1AAE8A"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61</w:t>
            </w:r>
          </w:p>
        </w:tc>
        <w:tc>
          <w:tcPr>
            <w:tcW w:w="2952" w:type="dxa"/>
            <w:tcBorders>
              <w:top w:val="nil"/>
              <w:left w:val="nil"/>
              <w:bottom w:val="single" w:sz="4" w:space="0" w:color="auto"/>
              <w:right w:val="single" w:sz="4" w:space="0" w:color="auto"/>
            </w:tcBorders>
            <w:shd w:val="clear" w:color="auto" w:fill="auto"/>
            <w:noWrap/>
            <w:vAlign w:val="bottom"/>
            <w:hideMark/>
          </w:tcPr>
          <w:p w14:paraId="5CA6B760"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64.44</w:t>
            </w:r>
          </w:p>
        </w:tc>
        <w:tc>
          <w:tcPr>
            <w:tcW w:w="2634" w:type="dxa"/>
            <w:tcBorders>
              <w:top w:val="nil"/>
              <w:left w:val="nil"/>
              <w:bottom w:val="single" w:sz="4" w:space="0" w:color="auto"/>
              <w:right w:val="single" w:sz="4" w:space="0" w:color="auto"/>
            </w:tcBorders>
            <w:shd w:val="clear" w:color="auto" w:fill="auto"/>
            <w:noWrap/>
            <w:vAlign w:val="bottom"/>
            <w:hideMark/>
          </w:tcPr>
          <w:p w14:paraId="02D5D683"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66.67</w:t>
            </w:r>
          </w:p>
        </w:tc>
      </w:tr>
      <w:tr w:rsidR="0070192D" w:rsidRPr="00482B74" w14:paraId="6CDE56D8" w14:textId="77777777" w:rsidTr="00AA6F3A">
        <w:trPr>
          <w:trHeight w:val="307"/>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07D8E7A0"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64" w:type="dxa"/>
            <w:tcBorders>
              <w:top w:val="nil"/>
              <w:left w:val="nil"/>
              <w:bottom w:val="single" w:sz="4" w:space="0" w:color="auto"/>
              <w:right w:val="single" w:sz="4" w:space="0" w:color="auto"/>
            </w:tcBorders>
            <w:shd w:val="clear" w:color="auto" w:fill="auto"/>
            <w:noWrap/>
            <w:vAlign w:val="bottom"/>
            <w:hideMark/>
          </w:tcPr>
          <w:p w14:paraId="273AA484"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60</w:t>
            </w:r>
          </w:p>
        </w:tc>
        <w:tc>
          <w:tcPr>
            <w:tcW w:w="2952" w:type="dxa"/>
            <w:tcBorders>
              <w:top w:val="nil"/>
              <w:left w:val="nil"/>
              <w:bottom w:val="single" w:sz="4" w:space="0" w:color="auto"/>
              <w:right w:val="single" w:sz="4" w:space="0" w:color="auto"/>
            </w:tcBorders>
            <w:shd w:val="clear" w:color="auto" w:fill="auto"/>
            <w:noWrap/>
            <w:vAlign w:val="bottom"/>
            <w:hideMark/>
          </w:tcPr>
          <w:p w14:paraId="0FC6290F"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51.11</w:t>
            </w:r>
          </w:p>
        </w:tc>
        <w:tc>
          <w:tcPr>
            <w:tcW w:w="2634" w:type="dxa"/>
            <w:tcBorders>
              <w:top w:val="nil"/>
              <w:left w:val="nil"/>
              <w:bottom w:val="single" w:sz="4" w:space="0" w:color="auto"/>
              <w:right w:val="single" w:sz="4" w:space="0" w:color="auto"/>
            </w:tcBorders>
            <w:shd w:val="clear" w:color="auto" w:fill="auto"/>
            <w:noWrap/>
            <w:vAlign w:val="bottom"/>
            <w:hideMark/>
          </w:tcPr>
          <w:p w14:paraId="4021D467"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77.08</w:t>
            </w:r>
          </w:p>
        </w:tc>
      </w:tr>
      <w:tr w:rsidR="0070192D" w:rsidRPr="00482B74" w14:paraId="667C1309" w14:textId="77777777" w:rsidTr="00AA6F3A">
        <w:trPr>
          <w:trHeight w:val="307"/>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28B69E19"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64" w:type="dxa"/>
            <w:tcBorders>
              <w:top w:val="nil"/>
              <w:left w:val="nil"/>
              <w:bottom w:val="single" w:sz="4" w:space="0" w:color="auto"/>
              <w:right w:val="single" w:sz="4" w:space="0" w:color="auto"/>
            </w:tcBorders>
            <w:shd w:val="clear" w:color="auto" w:fill="auto"/>
            <w:noWrap/>
            <w:vAlign w:val="bottom"/>
            <w:hideMark/>
          </w:tcPr>
          <w:p w14:paraId="00DBE1DA"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60</w:t>
            </w:r>
          </w:p>
        </w:tc>
        <w:tc>
          <w:tcPr>
            <w:tcW w:w="2952" w:type="dxa"/>
            <w:tcBorders>
              <w:top w:val="nil"/>
              <w:left w:val="nil"/>
              <w:bottom w:val="single" w:sz="4" w:space="0" w:color="auto"/>
              <w:right w:val="single" w:sz="4" w:space="0" w:color="auto"/>
            </w:tcBorders>
            <w:shd w:val="clear" w:color="auto" w:fill="auto"/>
            <w:noWrap/>
            <w:vAlign w:val="bottom"/>
            <w:hideMark/>
          </w:tcPr>
          <w:p w14:paraId="0E742797"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57.78</w:t>
            </w:r>
          </w:p>
        </w:tc>
        <w:tc>
          <w:tcPr>
            <w:tcW w:w="2634" w:type="dxa"/>
            <w:tcBorders>
              <w:top w:val="nil"/>
              <w:left w:val="nil"/>
              <w:bottom w:val="single" w:sz="4" w:space="0" w:color="auto"/>
              <w:right w:val="single" w:sz="4" w:space="0" w:color="auto"/>
            </w:tcBorders>
            <w:shd w:val="clear" w:color="auto" w:fill="auto"/>
            <w:noWrap/>
            <w:vAlign w:val="bottom"/>
            <w:hideMark/>
          </w:tcPr>
          <w:p w14:paraId="191F7299"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70.83</w:t>
            </w:r>
          </w:p>
        </w:tc>
      </w:tr>
      <w:tr w:rsidR="0070192D" w:rsidRPr="00482B74" w14:paraId="09B43388" w14:textId="77777777" w:rsidTr="00AA6F3A">
        <w:trPr>
          <w:trHeight w:val="307"/>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40F33259"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64" w:type="dxa"/>
            <w:tcBorders>
              <w:top w:val="nil"/>
              <w:left w:val="nil"/>
              <w:bottom w:val="single" w:sz="4" w:space="0" w:color="auto"/>
              <w:right w:val="single" w:sz="4" w:space="0" w:color="auto"/>
            </w:tcBorders>
            <w:shd w:val="clear" w:color="auto" w:fill="auto"/>
            <w:noWrap/>
            <w:vAlign w:val="bottom"/>
            <w:hideMark/>
          </w:tcPr>
          <w:p w14:paraId="4CDF5C0B"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60</w:t>
            </w:r>
          </w:p>
        </w:tc>
        <w:tc>
          <w:tcPr>
            <w:tcW w:w="2952" w:type="dxa"/>
            <w:tcBorders>
              <w:top w:val="nil"/>
              <w:left w:val="nil"/>
              <w:bottom w:val="single" w:sz="4" w:space="0" w:color="auto"/>
              <w:right w:val="single" w:sz="4" w:space="0" w:color="auto"/>
            </w:tcBorders>
            <w:shd w:val="clear" w:color="auto" w:fill="auto"/>
            <w:noWrap/>
            <w:vAlign w:val="bottom"/>
            <w:hideMark/>
          </w:tcPr>
          <w:p w14:paraId="2FDAF86D"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57.78</w:t>
            </w:r>
          </w:p>
        </w:tc>
        <w:tc>
          <w:tcPr>
            <w:tcW w:w="2634" w:type="dxa"/>
            <w:tcBorders>
              <w:top w:val="nil"/>
              <w:left w:val="nil"/>
              <w:bottom w:val="single" w:sz="4" w:space="0" w:color="auto"/>
              <w:right w:val="single" w:sz="4" w:space="0" w:color="auto"/>
            </w:tcBorders>
            <w:shd w:val="clear" w:color="auto" w:fill="auto"/>
            <w:noWrap/>
            <w:vAlign w:val="bottom"/>
            <w:hideMark/>
          </w:tcPr>
          <w:p w14:paraId="7E792CAF"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70.83</w:t>
            </w:r>
          </w:p>
        </w:tc>
      </w:tr>
      <w:tr w:rsidR="0070192D" w:rsidRPr="00482B74" w14:paraId="4F96E26A" w14:textId="77777777" w:rsidTr="00AA6F3A">
        <w:trPr>
          <w:trHeight w:val="307"/>
        </w:trPr>
        <w:tc>
          <w:tcPr>
            <w:tcW w:w="1170" w:type="dxa"/>
            <w:tcBorders>
              <w:top w:val="nil"/>
              <w:left w:val="single" w:sz="4" w:space="0" w:color="auto"/>
              <w:bottom w:val="single" w:sz="4" w:space="0" w:color="auto"/>
              <w:right w:val="single" w:sz="4" w:space="0" w:color="auto"/>
            </w:tcBorders>
            <w:shd w:val="clear" w:color="000000" w:fill="B4C6E7"/>
            <w:noWrap/>
            <w:vAlign w:val="bottom"/>
            <w:hideMark/>
          </w:tcPr>
          <w:p w14:paraId="6129A8EB" w14:textId="77777777" w:rsidR="0070192D" w:rsidRPr="00482B74" w:rsidRDefault="0070192D" w:rsidP="00AA6F3A">
            <w:pPr>
              <w:spacing w:after="0"/>
              <w:rPr>
                <w:rFonts w:eastAsia="Times New Roman" w:cstheme="minorHAnsi"/>
                <w:i/>
                <w:iCs/>
                <w:color w:val="000000"/>
              </w:rPr>
            </w:pPr>
            <w:r w:rsidRPr="00482B74">
              <w:rPr>
                <w:rFonts w:eastAsia="Times New Roman" w:cstheme="minorHAnsi"/>
                <w:i/>
                <w:iCs/>
                <w:color w:val="000000"/>
              </w:rPr>
              <w:t>average</w:t>
            </w:r>
          </w:p>
        </w:tc>
        <w:tc>
          <w:tcPr>
            <w:tcW w:w="2464" w:type="dxa"/>
            <w:tcBorders>
              <w:top w:val="nil"/>
              <w:left w:val="nil"/>
              <w:bottom w:val="single" w:sz="4" w:space="0" w:color="auto"/>
              <w:right w:val="single" w:sz="4" w:space="0" w:color="auto"/>
            </w:tcBorders>
            <w:shd w:val="clear" w:color="000000" w:fill="B4C6E7"/>
            <w:noWrap/>
            <w:vAlign w:val="bottom"/>
            <w:hideMark/>
          </w:tcPr>
          <w:p w14:paraId="16422846" w14:textId="77777777" w:rsidR="0070192D" w:rsidRPr="00482B74" w:rsidRDefault="0070192D" w:rsidP="00AA6F3A">
            <w:pPr>
              <w:spacing w:after="0"/>
              <w:jc w:val="right"/>
              <w:rPr>
                <w:rFonts w:eastAsia="Times New Roman" w:cstheme="minorHAnsi"/>
                <w:i/>
                <w:iCs/>
                <w:color w:val="000000"/>
              </w:rPr>
            </w:pPr>
            <w:r w:rsidRPr="00482B74">
              <w:rPr>
                <w:rFonts w:eastAsia="Times New Roman" w:cstheme="minorHAnsi"/>
                <w:i/>
                <w:iCs/>
                <w:color w:val="000000"/>
              </w:rPr>
              <w:t>62.6</w:t>
            </w:r>
          </w:p>
        </w:tc>
        <w:tc>
          <w:tcPr>
            <w:tcW w:w="2952" w:type="dxa"/>
            <w:tcBorders>
              <w:top w:val="nil"/>
              <w:left w:val="nil"/>
              <w:bottom w:val="single" w:sz="4" w:space="0" w:color="auto"/>
              <w:right w:val="single" w:sz="4" w:space="0" w:color="auto"/>
            </w:tcBorders>
            <w:shd w:val="clear" w:color="000000" w:fill="B4C6E7"/>
            <w:noWrap/>
            <w:vAlign w:val="bottom"/>
            <w:hideMark/>
          </w:tcPr>
          <w:p w14:paraId="030FC44C" w14:textId="77777777" w:rsidR="0070192D" w:rsidRPr="00482B74" w:rsidRDefault="0070192D" w:rsidP="00AA6F3A">
            <w:pPr>
              <w:spacing w:after="0"/>
              <w:jc w:val="right"/>
              <w:rPr>
                <w:rFonts w:eastAsia="Times New Roman" w:cstheme="minorHAnsi"/>
                <w:i/>
                <w:iCs/>
                <w:color w:val="000000"/>
              </w:rPr>
            </w:pPr>
            <w:r w:rsidRPr="00482B74">
              <w:rPr>
                <w:rFonts w:eastAsia="Times New Roman" w:cstheme="minorHAnsi"/>
                <w:i/>
                <w:iCs/>
                <w:color w:val="000000"/>
              </w:rPr>
              <w:t>65.111</w:t>
            </w:r>
          </w:p>
        </w:tc>
        <w:tc>
          <w:tcPr>
            <w:tcW w:w="2634" w:type="dxa"/>
            <w:tcBorders>
              <w:top w:val="nil"/>
              <w:left w:val="nil"/>
              <w:bottom w:val="single" w:sz="4" w:space="0" w:color="auto"/>
              <w:right w:val="single" w:sz="4" w:space="0" w:color="auto"/>
            </w:tcBorders>
            <w:shd w:val="clear" w:color="000000" w:fill="B4C6E7"/>
            <w:noWrap/>
            <w:vAlign w:val="bottom"/>
            <w:hideMark/>
          </w:tcPr>
          <w:p w14:paraId="0EEA5A4D" w14:textId="77777777" w:rsidR="0070192D" w:rsidRPr="00482B74" w:rsidRDefault="0070192D" w:rsidP="00AA6F3A">
            <w:pPr>
              <w:spacing w:after="0"/>
              <w:jc w:val="right"/>
              <w:rPr>
                <w:rFonts w:eastAsia="Times New Roman" w:cstheme="minorHAnsi"/>
                <w:i/>
                <w:iCs/>
                <w:color w:val="000000"/>
              </w:rPr>
            </w:pPr>
            <w:r w:rsidRPr="00482B74">
              <w:rPr>
                <w:rFonts w:eastAsia="Times New Roman" w:cstheme="minorHAnsi"/>
                <w:i/>
                <w:iCs/>
                <w:color w:val="000000"/>
              </w:rPr>
              <w:t>69.373</w:t>
            </w:r>
          </w:p>
        </w:tc>
      </w:tr>
      <w:tr w:rsidR="0070192D" w:rsidRPr="00482B74" w14:paraId="147AE309" w14:textId="77777777" w:rsidTr="00AA6F3A">
        <w:trPr>
          <w:trHeight w:val="307"/>
        </w:trPr>
        <w:tc>
          <w:tcPr>
            <w:tcW w:w="1170" w:type="dxa"/>
            <w:tcBorders>
              <w:top w:val="nil"/>
              <w:left w:val="single" w:sz="4" w:space="0" w:color="auto"/>
              <w:bottom w:val="single" w:sz="4" w:space="0" w:color="auto"/>
              <w:right w:val="single" w:sz="4" w:space="0" w:color="auto"/>
            </w:tcBorders>
            <w:shd w:val="clear" w:color="000000" w:fill="B4C6E7"/>
            <w:noWrap/>
            <w:vAlign w:val="bottom"/>
            <w:hideMark/>
          </w:tcPr>
          <w:p w14:paraId="6A78CDF4" w14:textId="77777777" w:rsidR="0070192D" w:rsidRPr="00482B74" w:rsidRDefault="007B4583" w:rsidP="00AA6F3A">
            <w:pPr>
              <w:spacing w:after="0"/>
              <w:rPr>
                <w:rFonts w:eastAsia="Times New Roman" w:cstheme="minorHAnsi"/>
                <w:i/>
                <w:iCs/>
                <w:color w:val="000000"/>
              </w:rPr>
            </w:pPr>
            <w:r w:rsidRPr="00482B74">
              <w:rPr>
                <w:rFonts w:eastAsia="Times New Roman" w:cstheme="minorHAnsi"/>
                <w:i/>
                <w:iCs/>
                <w:color w:val="000000"/>
              </w:rPr>
              <w:t>S</w:t>
            </w:r>
            <w:r w:rsidR="0070192D" w:rsidRPr="00482B74">
              <w:rPr>
                <w:rFonts w:eastAsia="Times New Roman" w:cstheme="minorHAnsi"/>
                <w:i/>
                <w:iCs/>
                <w:color w:val="000000"/>
              </w:rPr>
              <w:t>td</w:t>
            </w:r>
            <w:r>
              <w:rPr>
                <w:rFonts w:eastAsia="Times New Roman" w:cstheme="minorHAnsi"/>
                <w:i/>
                <w:iCs/>
                <w:color w:val="000000"/>
              </w:rPr>
              <w:t>.</w:t>
            </w:r>
            <w:r w:rsidR="0070192D" w:rsidRPr="00482B74">
              <w:rPr>
                <w:rFonts w:eastAsia="Times New Roman" w:cstheme="minorHAnsi"/>
                <w:i/>
                <w:iCs/>
                <w:color w:val="000000"/>
              </w:rPr>
              <w:t xml:space="preserve"> dev</w:t>
            </w:r>
          </w:p>
        </w:tc>
        <w:tc>
          <w:tcPr>
            <w:tcW w:w="2464" w:type="dxa"/>
            <w:tcBorders>
              <w:top w:val="nil"/>
              <w:left w:val="nil"/>
              <w:bottom w:val="single" w:sz="4" w:space="0" w:color="auto"/>
              <w:right w:val="single" w:sz="4" w:space="0" w:color="auto"/>
            </w:tcBorders>
            <w:shd w:val="clear" w:color="000000" w:fill="B4C6E7"/>
            <w:noWrap/>
            <w:vAlign w:val="bottom"/>
            <w:hideMark/>
          </w:tcPr>
          <w:p w14:paraId="3781F47D" w14:textId="77777777" w:rsidR="0070192D" w:rsidRPr="00482B74" w:rsidRDefault="0070192D" w:rsidP="00AA6F3A">
            <w:pPr>
              <w:spacing w:after="0"/>
              <w:jc w:val="right"/>
              <w:rPr>
                <w:rFonts w:eastAsia="Times New Roman" w:cstheme="minorHAnsi"/>
                <w:i/>
                <w:iCs/>
                <w:color w:val="000000"/>
              </w:rPr>
            </w:pPr>
            <w:r w:rsidRPr="00482B74">
              <w:rPr>
                <w:rFonts w:eastAsia="Times New Roman" w:cstheme="minorHAnsi"/>
                <w:i/>
                <w:iCs/>
                <w:color w:val="000000"/>
              </w:rPr>
              <w:t>3.373096171</w:t>
            </w:r>
          </w:p>
        </w:tc>
        <w:tc>
          <w:tcPr>
            <w:tcW w:w="2952" w:type="dxa"/>
            <w:tcBorders>
              <w:top w:val="nil"/>
              <w:left w:val="nil"/>
              <w:bottom w:val="single" w:sz="4" w:space="0" w:color="auto"/>
              <w:right w:val="single" w:sz="4" w:space="0" w:color="auto"/>
            </w:tcBorders>
            <w:shd w:val="clear" w:color="000000" w:fill="B4C6E7"/>
            <w:noWrap/>
            <w:vAlign w:val="bottom"/>
            <w:hideMark/>
          </w:tcPr>
          <w:p w14:paraId="0F8D3A00" w14:textId="77777777" w:rsidR="0070192D" w:rsidRPr="00482B74" w:rsidRDefault="0070192D" w:rsidP="00AA6F3A">
            <w:pPr>
              <w:spacing w:after="0"/>
              <w:jc w:val="right"/>
              <w:rPr>
                <w:rFonts w:eastAsia="Times New Roman" w:cstheme="minorHAnsi"/>
                <w:i/>
                <w:iCs/>
                <w:color w:val="000000"/>
              </w:rPr>
            </w:pPr>
            <w:r w:rsidRPr="00482B74">
              <w:rPr>
                <w:rFonts w:eastAsia="Times New Roman" w:cstheme="minorHAnsi"/>
                <w:i/>
                <w:iCs/>
                <w:color w:val="000000"/>
              </w:rPr>
              <w:t>8.117731552</w:t>
            </w:r>
          </w:p>
        </w:tc>
        <w:tc>
          <w:tcPr>
            <w:tcW w:w="2634" w:type="dxa"/>
            <w:tcBorders>
              <w:top w:val="nil"/>
              <w:left w:val="nil"/>
              <w:bottom w:val="single" w:sz="4" w:space="0" w:color="auto"/>
              <w:right w:val="single" w:sz="4" w:space="0" w:color="auto"/>
            </w:tcBorders>
            <w:shd w:val="clear" w:color="000000" w:fill="B4C6E7"/>
            <w:noWrap/>
            <w:vAlign w:val="bottom"/>
            <w:hideMark/>
          </w:tcPr>
          <w:p w14:paraId="37F6DCA1" w14:textId="77777777" w:rsidR="0070192D" w:rsidRPr="00482B74" w:rsidRDefault="0070192D" w:rsidP="00AA6F3A">
            <w:pPr>
              <w:spacing w:after="0"/>
              <w:jc w:val="right"/>
              <w:rPr>
                <w:rFonts w:eastAsia="Times New Roman" w:cstheme="minorHAnsi"/>
                <w:i/>
                <w:iCs/>
                <w:color w:val="000000"/>
              </w:rPr>
            </w:pPr>
            <w:r w:rsidRPr="00482B74">
              <w:rPr>
                <w:rFonts w:eastAsia="Times New Roman" w:cstheme="minorHAnsi"/>
                <w:i/>
                <w:iCs/>
                <w:color w:val="000000"/>
              </w:rPr>
              <w:t>5.011568949</w:t>
            </w:r>
          </w:p>
        </w:tc>
      </w:tr>
    </w:tbl>
    <w:p w14:paraId="49647BE1" w14:textId="77777777" w:rsidR="0070192D" w:rsidRPr="00814402" w:rsidRDefault="0070192D" w:rsidP="0070192D">
      <w:pPr>
        <w:rPr>
          <w:rFonts w:cstheme="minorHAnsi"/>
          <w:b/>
        </w:rPr>
      </w:pPr>
      <w:r w:rsidRPr="00814402">
        <w:rPr>
          <w:rFonts w:cstheme="minorHAnsi"/>
          <w:b/>
        </w:rPr>
        <w:t>Small mask</w:t>
      </w:r>
    </w:p>
    <w:tbl>
      <w:tblPr>
        <w:tblW w:w="9296" w:type="dxa"/>
        <w:tblInd w:w="-5" w:type="dxa"/>
        <w:tblLook w:val="04A0" w:firstRow="1" w:lastRow="0" w:firstColumn="1" w:lastColumn="0" w:noHBand="0" w:noVBand="1"/>
      </w:tblPr>
      <w:tblGrid>
        <w:gridCol w:w="1180"/>
        <w:gridCol w:w="2484"/>
        <w:gridCol w:w="2976"/>
        <w:gridCol w:w="2656"/>
      </w:tblGrid>
      <w:tr w:rsidR="0070192D" w:rsidRPr="00482B74" w14:paraId="790D9F98" w14:textId="77777777" w:rsidTr="00822AC7">
        <w:trPr>
          <w:trHeight w:val="278"/>
        </w:trPr>
        <w:tc>
          <w:tcPr>
            <w:tcW w:w="1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135A4" w14:textId="77777777" w:rsidR="0070192D" w:rsidRPr="00482B74" w:rsidRDefault="0070192D" w:rsidP="00AA6F3A">
            <w:pPr>
              <w:spacing w:after="0"/>
              <w:rPr>
                <w:rFonts w:eastAsia="Times New Roman" w:cstheme="minorHAnsi"/>
                <w:b/>
                <w:color w:val="000000"/>
              </w:rPr>
            </w:pPr>
            <w:r w:rsidRPr="00482B74">
              <w:rPr>
                <w:rFonts w:eastAsia="Times New Roman" w:cstheme="minorHAnsi"/>
                <w:b/>
                <w:color w:val="000000"/>
              </w:rPr>
              <w:t> </w:t>
            </w:r>
          </w:p>
        </w:tc>
        <w:tc>
          <w:tcPr>
            <w:tcW w:w="2484" w:type="dxa"/>
            <w:tcBorders>
              <w:top w:val="single" w:sz="4" w:space="0" w:color="auto"/>
              <w:left w:val="nil"/>
              <w:bottom w:val="single" w:sz="4" w:space="0" w:color="auto"/>
              <w:right w:val="single" w:sz="4" w:space="0" w:color="auto"/>
            </w:tcBorders>
            <w:shd w:val="clear" w:color="auto" w:fill="auto"/>
            <w:noWrap/>
            <w:vAlign w:val="bottom"/>
            <w:hideMark/>
          </w:tcPr>
          <w:p w14:paraId="76A39251" w14:textId="77777777" w:rsidR="0070192D" w:rsidRPr="00482B74" w:rsidRDefault="0070192D" w:rsidP="00AA6F3A">
            <w:pPr>
              <w:spacing w:after="0"/>
              <w:jc w:val="center"/>
              <w:rPr>
                <w:rFonts w:eastAsia="Times New Roman" w:cstheme="minorHAnsi"/>
                <w:b/>
                <w:color w:val="000000"/>
              </w:rPr>
            </w:pPr>
            <w:r w:rsidRPr="00482B74">
              <w:rPr>
                <w:rFonts w:eastAsia="Times New Roman" w:cstheme="minorHAnsi"/>
                <w:b/>
                <w:color w:val="000000"/>
              </w:rPr>
              <w:t xml:space="preserve"> # Correct (out of 93)</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14:paraId="7C312109" w14:textId="77777777" w:rsidR="0070192D" w:rsidRPr="00482B74" w:rsidRDefault="0070192D" w:rsidP="00AA6F3A">
            <w:pPr>
              <w:spacing w:after="0"/>
              <w:jc w:val="center"/>
              <w:rPr>
                <w:rFonts w:eastAsia="Times New Roman" w:cstheme="minorHAnsi"/>
                <w:b/>
                <w:color w:val="000000"/>
              </w:rPr>
            </w:pPr>
            <w:r w:rsidRPr="00482B74">
              <w:rPr>
                <w:rFonts w:eastAsia="Times New Roman" w:cstheme="minorHAnsi"/>
                <w:b/>
                <w:color w:val="000000"/>
              </w:rPr>
              <w:t xml:space="preserve">%Success </w:t>
            </w:r>
            <w:proofErr w:type="spellStart"/>
            <w:r w:rsidRPr="00814402">
              <w:rPr>
                <w:rFonts w:eastAsia="Times New Roman" w:cstheme="minorHAnsi"/>
                <w:b/>
                <w:color w:val="000000"/>
              </w:rPr>
              <w:t>NoSyrinx</w:t>
            </w:r>
            <w:proofErr w:type="spellEnd"/>
            <w:r w:rsidRPr="00482B74">
              <w:rPr>
                <w:rFonts w:eastAsia="Times New Roman" w:cstheme="minorHAnsi"/>
                <w:b/>
                <w:color w:val="000000"/>
              </w:rPr>
              <w:t xml:space="preserve"> Class </w:t>
            </w:r>
          </w:p>
        </w:tc>
        <w:tc>
          <w:tcPr>
            <w:tcW w:w="2656" w:type="dxa"/>
            <w:tcBorders>
              <w:top w:val="single" w:sz="4" w:space="0" w:color="auto"/>
              <w:left w:val="nil"/>
              <w:bottom w:val="single" w:sz="4" w:space="0" w:color="auto"/>
              <w:right w:val="single" w:sz="4" w:space="0" w:color="auto"/>
            </w:tcBorders>
            <w:shd w:val="clear" w:color="auto" w:fill="auto"/>
            <w:noWrap/>
            <w:vAlign w:val="bottom"/>
            <w:hideMark/>
          </w:tcPr>
          <w:p w14:paraId="03CD60F7" w14:textId="77777777" w:rsidR="0070192D" w:rsidRPr="00482B74" w:rsidRDefault="0070192D" w:rsidP="00AA6F3A">
            <w:pPr>
              <w:spacing w:after="0"/>
              <w:jc w:val="center"/>
              <w:rPr>
                <w:rFonts w:eastAsia="Times New Roman" w:cstheme="minorHAnsi"/>
                <w:b/>
                <w:color w:val="000000"/>
              </w:rPr>
            </w:pPr>
            <w:r w:rsidRPr="00482B74">
              <w:rPr>
                <w:rFonts w:eastAsia="Times New Roman" w:cstheme="minorHAnsi"/>
                <w:b/>
                <w:color w:val="000000"/>
              </w:rPr>
              <w:t xml:space="preserve">%Success syrinx Class </w:t>
            </w:r>
          </w:p>
        </w:tc>
      </w:tr>
      <w:tr w:rsidR="0070192D" w:rsidRPr="00482B74" w14:paraId="5857DA00" w14:textId="77777777" w:rsidTr="00822AC7">
        <w:trPr>
          <w:trHeight w:val="278"/>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1AB08F72"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84" w:type="dxa"/>
            <w:tcBorders>
              <w:top w:val="nil"/>
              <w:left w:val="nil"/>
              <w:bottom w:val="single" w:sz="4" w:space="0" w:color="auto"/>
              <w:right w:val="single" w:sz="4" w:space="0" w:color="auto"/>
            </w:tcBorders>
            <w:shd w:val="clear" w:color="auto" w:fill="auto"/>
            <w:noWrap/>
            <w:vAlign w:val="bottom"/>
            <w:hideMark/>
          </w:tcPr>
          <w:p w14:paraId="027BBA65"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64</w:t>
            </w:r>
          </w:p>
        </w:tc>
        <w:tc>
          <w:tcPr>
            <w:tcW w:w="2976" w:type="dxa"/>
            <w:tcBorders>
              <w:top w:val="nil"/>
              <w:left w:val="nil"/>
              <w:bottom w:val="single" w:sz="4" w:space="0" w:color="auto"/>
              <w:right w:val="single" w:sz="4" w:space="0" w:color="auto"/>
            </w:tcBorders>
            <w:shd w:val="clear" w:color="auto" w:fill="auto"/>
            <w:noWrap/>
            <w:vAlign w:val="bottom"/>
            <w:hideMark/>
          </w:tcPr>
          <w:p w14:paraId="5FAA6E16"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60</w:t>
            </w:r>
          </w:p>
        </w:tc>
        <w:tc>
          <w:tcPr>
            <w:tcW w:w="2656" w:type="dxa"/>
            <w:tcBorders>
              <w:top w:val="nil"/>
              <w:left w:val="nil"/>
              <w:bottom w:val="single" w:sz="4" w:space="0" w:color="auto"/>
              <w:right w:val="single" w:sz="4" w:space="0" w:color="auto"/>
            </w:tcBorders>
            <w:shd w:val="clear" w:color="auto" w:fill="auto"/>
            <w:noWrap/>
            <w:vAlign w:val="bottom"/>
            <w:hideMark/>
          </w:tcPr>
          <w:p w14:paraId="284E2115"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77.08</w:t>
            </w:r>
          </w:p>
        </w:tc>
      </w:tr>
      <w:tr w:rsidR="0070192D" w:rsidRPr="00482B74" w14:paraId="3E089723" w14:textId="77777777" w:rsidTr="00822AC7">
        <w:trPr>
          <w:trHeight w:val="278"/>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D5314C2"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84" w:type="dxa"/>
            <w:tcBorders>
              <w:top w:val="nil"/>
              <w:left w:val="nil"/>
              <w:bottom w:val="single" w:sz="4" w:space="0" w:color="auto"/>
              <w:right w:val="single" w:sz="4" w:space="0" w:color="auto"/>
            </w:tcBorders>
            <w:shd w:val="clear" w:color="auto" w:fill="auto"/>
            <w:noWrap/>
            <w:vAlign w:val="bottom"/>
            <w:hideMark/>
          </w:tcPr>
          <w:p w14:paraId="37501963"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64</w:t>
            </w:r>
          </w:p>
        </w:tc>
        <w:tc>
          <w:tcPr>
            <w:tcW w:w="2976" w:type="dxa"/>
            <w:tcBorders>
              <w:top w:val="nil"/>
              <w:left w:val="nil"/>
              <w:bottom w:val="single" w:sz="4" w:space="0" w:color="auto"/>
              <w:right w:val="single" w:sz="4" w:space="0" w:color="auto"/>
            </w:tcBorders>
            <w:shd w:val="clear" w:color="auto" w:fill="auto"/>
            <w:noWrap/>
            <w:vAlign w:val="bottom"/>
            <w:hideMark/>
          </w:tcPr>
          <w:p w14:paraId="16EACCAD"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64.44</w:t>
            </w:r>
          </w:p>
        </w:tc>
        <w:tc>
          <w:tcPr>
            <w:tcW w:w="2656" w:type="dxa"/>
            <w:tcBorders>
              <w:top w:val="nil"/>
              <w:left w:val="nil"/>
              <w:bottom w:val="single" w:sz="4" w:space="0" w:color="auto"/>
              <w:right w:val="single" w:sz="4" w:space="0" w:color="auto"/>
            </w:tcBorders>
            <w:shd w:val="clear" w:color="auto" w:fill="auto"/>
            <w:noWrap/>
            <w:vAlign w:val="bottom"/>
            <w:hideMark/>
          </w:tcPr>
          <w:p w14:paraId="48BAB6EE"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72.92</w:t>
            </w:r>
          </w:p>
        </w:tc>
      </w:tr>
      <w:tr w:rsidR="0070192D" w:rsidRPr="00482B74" w14:paraId="5C5BD13B" w14:textId="77777777" w:rsidTr="00822AC7">
        <w:trPr>
          <w:trHeight w:val="278"/>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A9AE8E9"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84" w:type="dxa"/>
            <w:tcBorders>
              <w:top w:val="nil"/>
              <w:left w:val="nil"/>
              <w:bottom w:val="single" w:sz="4" w:space="0" w:color="auto"/>
              <w:right w:val="single" w:sz="4" w:space="0" w:color="auto"/>
            </w:tcBorders>
            <w:shd w:val="clear" w:color="auto" w:fill="auto"/>
            <w:noWrap/>
            <w:vAlign w:val="bottom"/>
            <w:hideMark/>
          </w:tcPr>
          <w:p w14:paraId="53E6329F"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64</w:t>
            </w:r>
          </w:p>
        </w:tc>
        <w:tc>
          <w:tcPr>
            <w:tcW w:w="2976" w:type="dxa"/>
            <w:tcBorders>
              <w:top w:val="nil"/>
              <w:left w:val="nil"/>
              <w:bottom w:val="single" w:sz="4" w:space="0" w:color="auto"/>
              <w:right w:val="single" w:sz="4" w:space="0" w:color="auto"/>
            </w:tcBorders>
            <w:shd w:val="clear" w:color="auto" w:fill="auto"/>
            <w:noWrap/>
            <w:vAlign w:val="bottom"/>
            <w:hideMark/>
          </w:tcPr>
          <w:p w14:paraId="4130E0E4"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66.67</w:t>
            </w:r>
          </w:p>
        </w:tc>
        <w:tc>
          <w:tcPr>
            <w:tcW w:w="2656" w:type="dxa"/>
            <w:tcBorders>
              <w:top w:val="nil"/>
              <w:left w:val="nil"/>
              <w:bottom w:val="single" w:sz="4" w:space="0" w:color="auto"/>
              <w:right w:val="single" w:sz="4" w:space="0" w:color="auto"/>
            </w:tcBorders>
            <w:shd w:val="clear" w:color="auto" w:fill="auto"/>
            <w:noWrap/>
            <w:vAlign w:val="bottom"/>
            <w:hideMark/>
          </w:tcPr>
          <w:p w14:paraId="0B307096"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70.83</w:t>
            </w:r>
          </w:p>
        </w:tc>
      </w:tr>
      <w:tr w:rsidR="0070192D" w:rsidRPr="00482B74" w14:paraId="18122582" w14:textId="77777777" w:rsidTr="00822AC7">
        <w:trPr>
          <w:trHeight w:val="278"/>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9769AC0"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84" w:type="dxa"/>
            <w:tcBorders>
              <w:top w:val="nil"/>
              <w:left w:val="nil"/>
              <w:bottom w:val="single" w:sz="4" w:space="0" w:color="auto"/>
              <w:right w:val="single" w:sz="4" w:space="0" w:color="auto"/>
            </w:tcBorders>
            <w:shd w:val="clear" w:color="auto" w:fill="auto"/>
            <w:noWrap/>
            <w:vAlign w:val="bottom"/>
            <w:hideMark/>
          </w:tcPr>
          <w:p w14:paraId="661B9B2E"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64</w:t>
            </w:r>
          </w:p>
        </w:tc>
        <w:tc>
          <w:tcPr>
            <w:tcW w:w="2976" w:type="dxa"/>
            <w:tcBorders>
              <w:top w:val="nil"/>
              <w:left w:val="nil"/>
              <w:bottom w:val="single" w:sz="4" w:space="0" w:color="auto"/>
              <w:right w:val="single" w:sz="4" w:space="0" w:color="auto"/>
            </w:tcBorders>
            <w:shd w:val="clear" w:color="auto" w:fill="auto"/>
            <w:noWrap/>
            <w:vAlign w:val="bottom"/>
            <w:hideMark/>
          </w:tcPr>
          <w:p w14:paraId="4C1D0EF9"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75.56</w:t>
            </w:r>
          </w:p>
        </w:tc>
        <w:tc>
          <w:tcPr>
            <w:tcW w:w="2656" w:type="dxa"/>
            <w:tcBorders>
              <w:top w:val="nil"/>
              <w:left w:val="nil"/>
              <w:bottom w:val="single" w:sz="4" w:space="0" w:color="auto"/>
              <w:right w:val="single" w:sz="4" w:space="0" w:color="auto"/>
            </w:tcBorders>
            <w:shd w:val="clear" w:color="auto" w:fill="auto"/>
            <w:noWrap/>
            <w:vAlign w:val="bottom"/>
            <w:hideMark/>
          </w:tcPr>
          <w:p w14:paraId="11D44971"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62.5</w:t>
            </w:r>
          </w:p>
        </w:tc>
      </w:tr>
      <w:tr w:rsidR="0070192D" w:rsidRPr="00482B74" w14:paraId="7D2AA282" w14:textId="77777777" w:rsidTr="00822AC7">
        <w:trPr>
          <w:trHeight w:val="278"/>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0B359B36"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84" w:type="dxa"/>
            <w:tcBorders>
              <w:top w:val="nil"/>
              <w:left w:val="nil"/>
              <w:bottom w:val="single" w:sz="4" w:space="0" w:color="auto"/>
              <w:right w:val="single" w:sz="4" w:space="0" w:color="auto"/>
            </w:tcBorders>
            <w:shd w:val="clear" w:color="auto" w:fill="auto"/>
            <w:noWrap/>
            <w:vAlign w:val="bottom"/>
            <w:hideMark/>
          </w:tcPr>
          <w:p w14:paraId="229015D3"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63</w:t>
            </w:r>
          </w:p>
        </w:tc>
        <w:tc>
          <w:tcPr>
            <w:tcW w:w="2976" w:type="dxa"/>
            <w:tcBorders>
              <w:top w:val="nil"/>
              <w:left w:val="nil"/>
              <w:bottom w:val="single" w:sz="4" w:space="0" w:color="auto"/>
              <w:right w:val="single" w:sz="4" w:space="0" w:color="auto"/>
            </w:tcBorders>
            <w:shd w:val="clear" w:color="auto" w:fill="auto"/>
            <w:noWrap/>
            <w:vAlign w:val="bottom"/>
            <w:hideMark/>
          </w:tcPr>
          <w:p w14:paraId="0CA203C4"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57.78</w:t>
            </w:r>
          </w:p>
        </w:tc>
        <w:tc>
          <w:tcPr>
            <w:tcW w:w="2656" w:type="dxa"/>
            <w:tcBorders>
              <w:top w:val="nil"/>
              <w:left w:val="nil"/>
              <w:bottom w:val="single" w:sz="4" w:space="0" w:color="auto"/>
              <w:right w:val="single" w:sz="4" w:space="0" w:color="auto"/>
            </w:tcBorders>
            <w:shd w:val="clear" w:color="auto" w:fill="auto"/>
            <w:noWrap/>
            <w:vAlign w:val="bottom"/>
            <w:hideMark/>
          </w:tcPr>
          <w:p w14:paraId="3E772DF3"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77.08</w:t>
            </w:r>
          </w:p>
        </w:tc>
      </w:tr>
      <w:tr w:rsidR="0070192D" w:rsidRPr="00482B74" w14:paraId="54F0E372" w14:textId="77777777" w:rsidTr="00822AC7">
        <w:trPr>
          <w:trHeight w:val="278"/>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67A95042"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84" w:type="dxa"/>
            <w:tcBorders>
              <w:top w:val="nil"/>
              <w:left w:val="nil"/>
              <w:bottom w:val="single" w:sz="4" w:space="0" w:color="auto"/>
              <w:right w:val="single" w:sz="4" w:space="0" w:color="auto"/>
            </w:tcBorders>
            <w:shd w:val="clear" w:color="auto" w:fill="auto"/>
            <w:noWrap/>
            <w:vAlign w:val="bottom"/>
            <w:hideMark/>
          </w:tcPr>
          <w:p w14:paraId="6578D7B4"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63</w:t>
            </w:r>
          </w:p>
        </w:tc>
        <w:tc>
          <w:tcPr>
            <w:tcW w:w="2976" w:type="dxa"/>
            <w:tcBorders>
              <w:top w:val="nil"/>
              <w:left w:val="nil"/>
              <w:bottom w:val="single" w:sz="4" w:space="0" w:color="auto"/>
              <w:right w:val="single" w:sz="4" w:space="0" w:color="auto"/>
            </w:tcBorders>
            <w:shd w:val="clear" w:color="auto" w:fill="auto"/>
            <w:noWrap/>
            <w:vAlign w:val="bottom"/>
            <w:hideMark/>
          </w:tcPr>
          <w:p w14:paraId="67F80B86"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62.22</w:t>
            </w:r>
          </w:p>
        </w:tc>
        <w:tc>
          <w:tcPr>
            <w:tcW w:w="2656" w:type="dxa"/>
            <w:tcBorders>
              <w:top w:val="nil"/>
              <w:left w:val="nil"/>
              <w:bottom w:val="single" w:sz="4" w:space="0" w:color="auto"/>
              <w:right w:val="single" w:sz="4" w:space="0" w:color="auto"/>
            </w:tcBorders>
            <w:shd w:val="clear" w:color="auto" w:fill="auto"/>
            <w:noWrap/>
            <w:vAlign w:val="bottom"/>
            <w:hideMark/>
          </w:tcPr>
          <w:p w14:paraId="31DF0C8A"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72.92</w:t>
            </w:r>
          </w:p>
        </w:tc>
      </w:tr>
      <w:tr w:rsidR="0070192D" w:rsidRPr="00482B74" w14:paraId="193C0A2F" w14:textId="77777777" w:rsidTr="00822AC7">
        <w:trPr>
          <w:trHeight w:val="278"/>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8527A09"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84" w:type="dxa"/>
            <w:tcBorders>
              <w:top w:val="nil"/>
              <w:left w:val="nil"/>
              <w:bottom w:val="single" w:sz="4" w:space="0" w:color="auto"/>
              <w:right w:val="single" w:sz="4" w:space="0" w:color="auto"/>
            </w:tcBorders>
            <w:shd w:val="clear" w:color="auto" w:fill="auto"/>
            <w:noWrap/>
            <w:vAlign w:val="bottom"/>
            <w:hideMark/>
          </w:tcPr>
          <w:p w14:paraId="4F207B24"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63</w:t>
            </w:r>
          </w:p>
        </w:tc>
        <w:tc>
          <w:tcPr>
            <w:tcW w:w="2976" w:type="dxa"/>
            <w:tcBorders>
              <w:top w:val="nil"/>
              <w:left w:val="nil"/>
              <w:bottom w:val="single" w:sz="4" w:space="0" w:color="auto"/>
              <w:right w:val="single" w:sz="4" w:space="0" w:color="auto"/>
            </w:tcBorders>
            <w:shd w:val="clear" w:color="auto" w:fill="auto"/>
            <w:noWrap/>
            <w:vAlign w:val="bottom"/>
            <w:hideMark/>
          </w:tcPr>
          <w:p w14:paraId="2C21060C"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62.22</w:t>
            </w:r>
          </w:p>
        </w:tc>
        <w:tc>
          <w:tcPr>
            <w:tcW w:w="2656" w:type="dxa"/>
            <w:tcBorders>
              <w:top w:val="nil"/>
              <w:left w:val="nil"/>
              <w:bottom w:val="single" w:sz="4" w:space="0" w:color="auto"/>
              <w:right w:val="single" w:sz="4" w:space="0" w:color="auto"/>
            </w:tcBorders>
            <w:shd w:val="clear" w:color="auto" w:fill="auto"/>
            <w:noWrap/>
            <w:vAlign w:val="bottom"/>
            <w:hideMark/>
          </w:tcPr>
          <w:p w14:paraId="09F1B867"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72.92</w:t>
            </w:r>
          </w:p>
        </w:tc>
      </w:tr>
      <w:tr w:rsidR="0070192D" w:rsidRPr="00482B74" w14:paraId="2446B7ED" w14:textId="77777777" w:rsidTr="00822AC7">
        <w:trPr>
          <w:trHeight w:val="278"/>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F5F5A7B"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84" w:type="dxa"/>
            <w:tcBorders>
              <w:top w:val="nil"/>
              <w:left w:val="nil"/>
              <w:bottom w:val="single" w:sz="4" w:space="0" w:color="auto"/>
              <w:right w:val="single" w:sz="4" w:space="0" w:color="auto"/>
            </w:tcBorders>
            <w:shd w:val="clear" w:color="auto" w:fill="auto"/>
            <w:noWrap/>
            <w:vAlign w:val="bottom"/>
            <w:hideMark/>
          </w:tcPr>
          <w:p w14:paraId="781EFD5E"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63</w:t>
            </w:r>
          </w:p>
        </w:tc>
        <w:tc>
          <w:tcPr>
            <w:tcW w:w="2976" w:type="dxa"/>
            <w:tcBorders>
              <w:top w:val="nil"/>
              <w:left w:val="nil"/>
              <w:bottom w:val="single" w:sz="4" w:space="0" w:color="auto"/>
              <w:right w:val="single" w:sz="4" w:space="0" w:color="auto"/>
            </w:tcBorders>
            <w:shd w:val="clear" w:color="auto" w:fill="auto"/>
            <w:noWrap/>
            <w:vAlign w:val="bottom"/>
            <w:hideMark/>
          </w:tcPr>
          <w:p w14:paraId="57EAF370"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68.89</w:t>
            </w:r>
          </w:p>
        </w:tc>
        <w:tc>
          <w:tcPr>
            <w:tcW w:w="2656" w:type="dxa"/>
            <w:tcBorders>
              <w:top w:val="nil"/>
              <w:left w:val="nil"/>
              <w:bottom w:val="single" w:sz="4" w:space="0" w:color="auto"/>
              <w:right w:val="single" w:sz="4" w:space="0" w:color="auto"/>
            </w:tcBorders>
            <w:shd w:val="clear" w:color="auto" w:fill="auto"/>
            <w:noWrap/>
            <w:vAlign w:val="bottom"/>
            <w:hideMark/>
          </w:tcPr>
          <w:p w14:paraId="6B89E5ED"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66.67</w:t>
            </w:r>
          </w:p>
        </w:tc>
      </w:tr>
      <w:tr w:rsidR="0070192D" w:rsidRPr="00482B74" w14:paraId="1A892DC1" w14:textId="77777777" w:rsidTr="00822AC7">
        <w:trPr>
          <w:trHeight w:val="278"/>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80AB845"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84" w:type="dxa"/>
            <w:tcBorders>
              <w:top w:val="nil"/>
              <w:left w:val="nil"/>
              <w:bottom w:val="single" w:sz="4" w:space="0" w:color="auto"/>
              <w:right w:val="single" w:sz="4" w:space="0" w:color="auto"/>
            </w:tcBorders>
            <w:shd w:val="clear" w:color="auto" w:fill="auto"/>
            <w:noWrap/>
            <w:vAlign w:val="bottom"/>
            <w:hideMark/>
          </w:tcPr>
          <w:p w14:paraId="5E4BF93E"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63</w:t>
            </w:r>
          </w:p>
        </w:tc>
        <w:tc>
          <w:tcPr>
            <w:tcW w:w="2976" w:type="dxa"/>
            <w:tcBorders>
              <w:top w:val="nil"/>
              <w:left w:val="nil"/>
              <w:bottom w:val="single" w:sz="4" w:space="0" w:color="auto"/>
              <w:right w:val="single" w:sz="4" w:space="0" w:color="auto"/>
            </w:tcBorders>
            <w:shd w:val="clear" w:color="auto" w:fill="auto"/>
            <w:noWrap/>
            <w:vAlign w:val="bottom"/>
            <w:hideMark/>
          </w:tcPr>
          <w:p w14:paraId="23A5B8FC"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68.89</w:t>
            </w:r>
          </w:p>
        </w:tc>
        <w:tc>
          <w:tcPr>
            <w:tcW w:w="2656" w:type="dxa"/>
            <w:tcBorders>
              <w:top w:val="nil"/>
              <w:left w:val="nil"/>
              <w:bottom w:val="single" w:sz="4" w:space="0" w:color="auto"/>
              <w:right w:val="single" w:sz="4" w:space="0" w:color="auto"/>
            </w:tcBorders>
            <w:shd w:val="clear" w:color="auto" w:fill="auto"/>
            <w:noWrap/>
            <w:vAlign w:val="bottom"/>
            <w:hideMark/>
          </w:tcPr>
          <w:p w14:paraId="27B65FE2"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66.67</w:t>
            </w:r>
          </w:p>
        </w:tc>
      </w:tr>
      <w:tr w:rsidR="0070192D" w:rsidRPr="00482B74" w14:paraId="30308296" w14:textId="77777777" w:rsidTr="00822AC7">
        <w:trPr>
          <w:trHeight w:val="278"/>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1BAD17FD" w14:textId="77777777" w:rsidR="0070192D" w:rsidRPr="00482B74" w:rsidRDefault="0070192D" w:rsidP="00AA6F3A">
            <w:pPr>
              <w:spacing w:after="0"/>
              <w:rPr>
                <w:rFonts w:eastAsia="Times New Roman" w:cstheme="minorHAnsi"/>
                <w:color w:val="000000"/>
              </w:rPr>
            </w:pPr>
            <w:r w:rsidRPr="00482B74">
              <w:rPr>
                <w:rFonts w:eastAsia="Times New Roman" w:cstheme="minorHAnsi"/>
                <w:color w:val="000000"/>
              </w:rPr>
              <w:t> </w:t>
            </w:r>
          </w:p>
        </w:tc>
        <w:tc>
          <w:tcPr>
            <w:tcW w:w="2484" w:type="dxa"/>
            <w:tcBorders>
              <w:top w:val="nil"/>
              <w:left w:val="nil"/>
              <w:bottom w:val="single" w:sz="4" w:space="0" w:color="auto"/>
              <w:right w:val="single" w:sz="4" w:space="0" w:color="auto"/>
            </w:tcBorders>
            <w:shd w:val="clear" w:color="auto" w:fill="auto"/>
            <w:noWrap/>
            <w:vAlign w:val="bottom"/>
            <w:hideMark/>
          </w:tcPr>
          <w:p w14:paraId="5A7DF457"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62</w:t>
            </w:r>
          </w:p>
        </w:tc>
        <w:tc>
          <w:tcPr>
            <w:tcW w:w="2976" w:type="dxa"/>
            <w:tcBorders>
              <w:top w:val="nil"/>
              <w:left w:val="nil"/>
              <w:bottom w:val="single" w:sz="4" w:space="0" w:color="auto"/>
              <w:right w:val="single" w:sz="4" w:space="0" w:color="auto"/>
            </w:tcBorders>
            <w:shd w:val="clear" w:color="auto" w:fill="auto"/>
            <w:noWrap/>
            <w:vAlign w:val="bottom"/>
            <w:hideMark/>
          </w:tcPr>
          <w:p w14:paraId="2D13869F"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62.22</w:t>
            </w:r>
          </w:p>
        </w:tc>
        <w:tc>
          <w:tcPr>
            <w:tcW w:w="2656" w:type="dxa"/>
            <w:tcBorders>
              <w:top w:val="nil"/>
              <w:left w:val="nil"/>
              <w:bottom w:val="single" w:sz="4" w:space="0" w:color="auto"/>
              <w:right w:val="single" w:sz="4" w:space="0" w:color="auto"/>
            </w:tcBorders>
            <w:shd w:val="clear" w:color="auto" w:fill="auto"/>
            <w:noWrap/>
            <w:vAlign w:val="bottom"/>
            <w:hideMark/>
          </w:tcPr>
          <w:p w14:paraId="61205382" w14:textId="77777777" w:rsidR="0070192D" w:rsidRPr="00482B74" w:rsidRDefault="0070192D" w:rsidP="00AA6F3A">
            <w:pPr>
              <w:spacing w:after="0"/>
              <w:jc w:val="right"/>
              <w:rPr>
                <w:rFonts w:eastAsia="Times New Roman" w:cstheme="minorHAnsi"/>
                <w:color w:val="000000"/>
              </w:rPr>
            </w:pPr>
            <w:r w:rsidRPr="00482B74">
              <w:rPr>
                <w:rFonts w:eastAsia="Times New Roman" w:cstheme="minorHAnsi"/>
                <w:color w:val="000000"/>
              </w:rPr>
              <w:t>70.83</w:t>
            </w:r>
          </w:p>
        </w:tc>
      </w:tr>
      <w:tr w:rsidR="0070192D" w:rsidRPr="00482B74" w14:paraId="54AA099A" w14:textId="77777777" w:rsidTr="00822AC7">
        <w:trPr>
          <w:trHeight w:val="278"/>
        </w:trPr>
        <w:tc>
          <w:tcPr>
            <w:tcW w:w="1180" w:type="dxa"/>
            <w:tcBorders>
              <w:top w:val="nil"/>
              <w:left w:val="single" w:sz="4" w:space="0" w:color="auto"/>
              <w:bottom w:val="single" w:sz="4" w:space="0" w:color="auto"/>
              <w:right w:val="single" w:sz="4" w:space="0" w:color="auto"/>
            </w:tcBorders>
            <w:shd w:val="clear" w:color="000000" w:fill="B4C6E7"/>
            <w:noWrap/>
            <w:vAlign w:val="bottom"/>
            <w:hideMark/>
          </w:tcPr>
          <w:p w14:paraId="500E7E98" w14:textId="77777777" w:rsidR="0070192D" w:rsidRPr="00482B74" w:rsidRDefault="0070192D" w:rsidP="00AA6F3A">
            <w:pPr>
              <w:spacing w:after="0"/>
              <w:rPr>
                <w:rFonts w:eastAsia="Times New Roman" w:cstheme="minorHAnsi"/>
                <w:i/>
                <w:iCs/>
                <w:color w:val="000000"/>
              </w:rPr>
            </w:pPr>
            <w:r w:rsidRPr="00482B74">
              <w:rPr>
                <w:rFonts w:eastAsia="Times New Roman" w:cstheme="minorHAnsi"/>
                <w:i/>
                <w:iCs/>
                <w:color w:val="000000"/>
              </w:rPr>
              <w:t>average</w:t>
            </w:r>
          </w:p>
        </w:tc>
        <w:tc>
          <w:tcPr>
            <w:tcW w:w="2484" w:type="dxa"/>
            <w:tcBorders>
              <w:top w:val="nil"/>
              <w:left w:val="nil"/>
              <w:bottom w:val="single" w:sz="4" w:space="0" w:color="auto"/>
              <w:right w:val="single" w:sz="4" w:space="0" w:color="auto"/>
            </w:tcBorders>
            <w:shd w:val="clear" w:color="000000" w:fill="B4C6E7"/>
            <w:noWrap/>
            <w:vAlign w:val="bottom"/>
            <w:hideMark/>
          </w:tcPr>
          <w:p w14:paraId="571B7FB5" w14:textId="77777777" w:rsidR="0070192D" w:rsidRPr="00482B74" w:rsidRDefault="0070192D" w:rsidP="00AA6F3A">
            <w:pPr>
              <w:spacing w:after="0"/>
              <w:jc w:val="right"/>
              <w:rPr>
                <w:rFonts w:eastAsia="Times New Roman" w:cstheme="minorHAnsi"/>
                <w:i/>
                <w:iCs/>
                <w:color w:val="000000"/>
              </w:rPr>
            </w:pPr>
            <w:r w:rsidRPr="00482B74">
              <w:rPr>
                <w:rFonts w:eastAsia="Times New Roman" w:cstheme="minorHAnsi"/>
                <w:i/>
                <w:iCs/>
                <w:color w:val="000000"/>
              </w:rPr>
              <w:t>63.3</w:t>
            </w:r>
          </w:p>
        </w:tc>
        <w:tc>
          <w:tcPr>
            <w:tcW w:w="2976" w:type="dxa"/>
            <w:tcBorders>
              <w:top w:val="nil"/>
              <w:left w:val="nil"/>
              <w:bottom w:val="single" w:sz="4" w:space="0" w:color="auto"/>
              <w:right w:val="single" w:sz="4" w:space="0" w:color="auto"/>
            </w:tcBorders>
            <w:shd w:val="clear" w:color="000000" w:fill="B4C6E7"/>
            <w:noWrap/>
            <w:vAlign w:val="bottom"/>
            <w:hideMark/>
          </w:tcPr>
          <w:p w14:paraId="54FF3192" w14:textId="77777777" w:rsidR="0070192D" w:rsidRPr="00482B74" w:rsidRDefault="0070192D" w:rsidP="00AA6F3A">
            <w:pPr>
              <w:spacing w:after="0"/>
              <w:jc w:val="right"/>
              <w:rPr>
                <w:rFonts w:eastAsia="Times New Roman" w:cstheme="minorHAnsi"/>
                <w:i/>
                <w:iCs/>
                <w:color w:val="000000"/>
              </w:rPr>
            </w:pPr>
            <w:r w:rsidRPr="00482B74">
              <w:rPr>
                <w:rFonts w:eastAsia="Times New Roman" w:cstheme="minorHAnsi"/>
                <w:i/>
                <w:iCs/>
                <w:color w:val="000000"/>
              </w:rPr>
              <w:t>64.889</w:t>
            </w:r>
          </w:p>
        </w:tc>
        <w:tc>
          <w:tcPr>
            <w:tcW w:w="2656" w:type="dxa"/>
            <w:tcBorders>
              <w:top w:val="nil"/>
              <w:left w:val="nil"/>
              <w:bottom w:val="single" w:sz="4" w:space="0" w:color="auto"/>
              <w:right w:val="single" w:sz="4" w:space="0" w:color="auto"/>
            </w:tcBorders>
            <w:shd w:val="clear" w:color="000000" w:fill="B4C6E7"/>
            <w:noWrap/>
            <w:vAlign w:val="bottom"/>
            <w:hideMark/>
          </w:tcPr>
          <w:p w14:paraId="5D1DA0AE" w14:textId="77777777" w:rsidR="0070192D" w:rsidRPr="00482B74" w:rsidRDefault="0070192D" w:rsidP="00AA6F3A">
            <w:pPr>
              <w:spacing w:after="0"/>
              <w:jc w:val="right"/>
              <w:rPr>
                <w:rFonts w:eastAsia="Times New Roman" w:cstheme="minorHAnsi"/>
                <w:i/>
                <w:iCs/>
                <w:color w:val="000000"/>
              </w:rPr>
            </w:pPr>
            <w:r w:rsidRPr="00482B74">
              <w:rPr>
                <w:rFonts w:eastAsia="Times New Roman" w:cstheme="minorHAnsi"/>
                <w:i/>
                <w:iCs/>
                <w:color w:val="000000"/>
              </w:rPr>
              <w:t>71.042</w:t>
            </w:r>
          </w:p>
        </w:tc>
      </w:tr>
      <w:tr w:rsidR="0070192D" w:rsidRPr="00482B74" w14:paraId="49D59058" w14:textId="77777777" w:rsidTr="00822AC7">
        <w:trPr>
          <w:trHeight w:val="278"/>
        </w:trPr>
        <w:tc>
          <w:tcPr>
            <w:tcW w:w="1180" w:type="dxa"/>
            <w:tcBorders>
              <w:top w:val="nil"/>
              <w:left w:val="single" w:sz="4" w:space="0" w:color="auto"/>
              <w:bottom w:val="single" w:sz="4" w:space="0" w:color="auto"/>
              <w:right w:val="single" w:sz="4" w:space="0" w:color="auto"/>
            </w:tcBorders>
            <w:shd w:val="clear" w:color="000000" w:fill="B4C6E7"/>
            <w:noWrap/>
            <w:vAlign w:val="bottom"/>
            <w:hideMark/>
          </w:tcPr>
          <w:p w14:paraId="1A3F4359" w14:textId="77777777" w:rsidR="0070192D" w:rsidRPr="00482B74" w:rsidRDefault="007B4583" w:rsidP="00AA6F3A">
            <w:pPr>
              <w:spacing w:after="0"/>
              <w:rPr>
                <w:rFonts w:eastAsia="Times New Roman" w:cstheme="minorHAnsi"/>
                <w:i/>
                <w:iCs/>
                <w:color w:val="000000"/>
              </w:rPr>
            </w:pPr>
            <w:r w:rsidRPr="00482B74">
              <w:rPr>
                <w:rFonts w:eastAsia="Times New Roman" w:cstheme="minorHAnsi"/>
                <w:i/>
                <w:iCs/>
                <w:color w:val="000000"/>
              </w:rPr>
              <w:t>S</w:t>
            </w:r>
            <w:r w:rsidR="0070192D" w:rsidRPr="00482B74">
              <w:rPr>
                <w:rFonts w:eastAsia="Times New Roman" w:cstheme="minorHAnsi"/>
                <w:i/>
                <w:iCs/>
                <w:color w:val="000000"/>
              </w:rPr>
              <w:t>td</w:t>
            </w:r>
            <w:r>
              <w:rPr>
                <w:rFonts w:eastAsia="Times New Roman" w:cstheme="minorHAnsi"/>
                <w:i/>
                <w:iCs/>
                <w:color w:val="000000"/>
              </w:rPr>
              <w:t>.</w:t>
            </w:r>
            <w:r w:rsidR="0070192D" w:rsidRPr="00482B74">
              <w:rPr>
                <w:rFonts w:eastAsia="Times New Roman" w:cstheme="minorHAnsi"/>
                <w:i/>
                <w:iCs/>
                <w:color w:val="000000"/>
              </w:rPr>
              <w:t xml:space="preserve"> dev</w:t>
            </w:r>
          </w:p>
        </w:tc>
        <w:tc>
          <w:tcPr>
            <w:tcW w:w="2484" w:type="dxa"/>
            <w:tcBorders>
              <w:top w:val="nil"/>
              <w:left w:val="nil"/>
              <w:bottom w:val="single" w:sz="4" w:space="0" w:color="auto"/>
              <w:right w:val="single" w:sz="4" w:space="0" w:color="auto"/>
            </w:tcBorders>
            <w:shd w:val="clear" w:color="000000" w:fill="B4C6E7"/>
            <w:noWrap/>
            <w:vAlign w:val="bottom"/>
            <w:hideMark/>
          </w:tcPr>
          <w:p w14:paraId="08075E1D" w14:textId="77777777" w:rsidR="0070192D" w:rsidRPr="00482B74" w:rsidRDefault="0070192D" w:rsidP="00AA6F3A">
            <w:pPr>
              <w:spacing w:after="0"/>
              <w:jc w:val="right"/>
              <w:rPr>
                <w:rFonts w:eastAsia="Times New Roman" w:cstheme="minorHAnsi"/>
                <w:i/>
                <w:iCs/>
                <w:color w:val="000000"/>
              </w:rPr>
            </w:pPr>
            <w:r w:rsidRPr="00482B74">
              <w:rPr>
                <w:rFonts w:eastAsia="Times New Roman" w:cstheme="minorHAnsi"/>
                <w:i/>
                <w:iCs/>
                <w:color w:val="000000"/>
              </w:rPr>
              <w:t>0.674948558</w:t>
            </w:r>
          </w:p>
        </w:tc>
        <w:tc>
          <w:tcPr>
            <w:tcW w:w="2976" w:type="dxa"/>
            <w:tcBorders>
              <w:top w:val="nil"/>
              <w:left w:val="nil"/>
              <w:bottom w:val="single" w:sz="4" w:space="0" w:color="auto"/>
              <w:right w:val="single" w:sz="4" w:space="0" w:color="auto"/>
            </w:tcBorders>
            <w:shd w:val="clear" w:color="000000" w:fill="B4C6E7"/>
            <w:noWrap/>
            <w:vAlign w:val="bottom"/>
            <w:hideMark/>
          </w:tcPr>
          <w:p w14:paraId="1DB23B87" w14:textId="77777777" w:rsidR="0070192D" w:rsidRPr="00482B74" w:rsidRDefault="0070192D" w:rsidP="00AA6F3A">
            <w:pPr>
              <w:spacing w:after="0"/>
              <w:jc w:val="right"/>
              <w:rPr>
                <w:rFonts w:eastAsia="Times New Roman" w:cstheme="minorHAnsi"/>
                <w:i/>
                <w:iCs/>
                <w:color w:val="000000"/>
              </w:rPr>
            </w:pPr>
            <w:r w:rsidRPr="00482B74">
              <w:rPr>
                <w:rFonts w:eastAsia="Times New Roman" w:cstheme="minorHAnsi"/>
                <w:i/>
                <w:iCs/>
                <w:color w:val="000000"/>
              </w:rPr>
              <w:t>5.218244596</w:t>
            </w:r>
          </w:p>
        </w:tc>
        <w:tc>
          <w:tcPr>
            <w:tcW w:w="2656" w:type="dxa"/>
            <w:tcBorders>
              <w:top w:val="nil"/>
              <w:left w:val="nil"/>
              <w:bottom w:val="single" w:sz="4" w:space="0" w:color="auto"/>
              <w:right w:val="single" w:sz="4" w:space="0" w:color="auto"/>
            </w:tcBorders>
            <w:shd w:val="clear" w:color="000000" w:fill="B4C6E7"/>
            <w:noWrap/>
            <w:vAlign w:val="bottom"/>
            <w:hideMark/>
          </w:tcPr>
          <w:p w14:paraId="59A27E56" w14:textId="77777777" w:rsidR="0070192D" w:rsidRPr="00482B74" w:rsidRDefault="0070192D" w:rsidP="00AA6F3A">
            <w:pPr>
              <w:spacing w:after="0"/>
              <w:jc w:val="right"/>
              <w:rPr>
                <w:rFonts w:eastAsia="Times New Roman" w:cstheme="minorHAnsi"/>
                <w:i/>
                <w:iCs/>
                <w:color w:val="000000"/>
              </w:rPr>
            </w:pPr>
            <w:r w:rsidRPr="00482B74">
              <w:rPr>
                <w:rFonts w:eastAsia="Times New Roman" w:cstheme="minorHAnsi"/>
                <w:i/>
                <w:iCs/>
                <w:color w:val="000000"/>
              </w:rPr>
              <w:t>4.652119708</w:t>
            </w:r>
          </w:p>
        </w:tc>
      </w:tr>
    </w:tbl>
    <w:p w14:paraId="210F576A" w14:textId="77777777" w:rsidR="0070192D" w:rsidRPr="00814402" w:rsidRDefault="0070192D" w:rsidP="0070192D">
      <w:pPr>
        <w:rPr>
          <w:rFonts w:cstheme="minorHAnsi"/>
          <w:b/>
        </w:rPr>
      </w:pPr>
    </w:p>
    <w:p w14:paraId="64993002" w14:textId="77777777" w:rsidR="00977BC2" w:rsidRPr="001A493A" w:rsidRDefault="00E028FD" w:rsidP="00977BC2">
      <w:pPr>
        <w:spacing w:line="480" w:lineRule="auto"/>
        <w:rPr>
          <w:rFonts w:cstheme="minorHAnsi"/>
          <w:i/>
        </w:rPr>
      </w:pPr>
      <w:r>
        <w:rPr>
          <w:rFonts w:cstheme="minorHAnsi"/>
          <w:i/>
        </w:rPr>
        <w:t>For</w:t>
      </w:r>
      <w:r w:rsidR="0070192D" w:rsidRPr="001A493A">
        <w:rPr>
          <w:rFonts w:cstheme="minorHAnsi"/>
          <w:i/>
        </w:rPr>
        <w:t xml:space="preserve"> this case</w:t>
      </w:r>
      <w:r>
        <w:rPr>
          <w:rFonts w:cstheme="minorHAnsi"/>
          <w:i/>
        </w:rPr>
        <w:t>,</w:t>
      </w:r>
      <w:r w:rsidR="0070192D" w:rsidRPr="001A493A">
        <w:rPr>
          <w:rFonts w:cstheme="minorHAnsi"/>
          <w:i/>
        </w:rPr>
        <w:t xml:space="preserve"> the average values for the small masks are better except for the </w:t>
      </w:r>
      <w:proofErr w:type="spellStart"/>
      <w:r w:rsidR="0070192D" w:rsidRPr="001A493A">
        <w:rPr>
          <w:rFonts w:cstheme="minorHAnsi"/>
          <w:i/>
        </w:rPr>
        <w:t>NoSyrinx</w:t>
      </w:r>
      <w:proofErr w:type="spellEnd"/>
      <w:r w:rsidR="0070192D" w:rsidRPr="001A493A">
        <w:rPr>
          <w:rFonts w:cstheme="minorHAnsi"/>
          <w:i/>
        </w:rPr>
        <w:t xml:space="preserve"> class which is more only by about 0.2%. However, overall the #correct results indicate that the small masks work better.</w:t>
      </w:r>
    </w:p>
    <w:p w14:paraId="63D3A6E6" w14:textId="77777777" w:rsidR="0070192D" w:rsidRPr="00C70DD5" w:rsidRDefault="0070192D" w:rsidP="00977BC2">
      <w:pPr>
        <w:spacing w:line="480" w:lineRule="auto"/>
        <w:rPr>
          <w:rFonts w:cstheme="minorHAnsi"/>
          <w:b/>
          <w:szCs w:val="24"/>
          <w:u w:val="single"/>
        </w:rPr>
      </w:pPr>
      <w:r w:rsidRPr="00C70DD5">
        <w:rPr>
          <w:rFonts w:cstheme="minorHAnsi"/>
          <w:b/>
          <w:szCs w:val="24"/>
          <w:u w:val="single"/>
        </w:rPr>
        <w:t>Texture distance = 8; the 10 best results</w:t>
      </w:r>
    </w:p>
    <w:p w14:paraId="49B6AE28" w14:textId="77777777" w:rsidR="0070192D" w:rsidRPr="00C70DD5" w:rsidRDefault="0070192D" w:rsidP="0070192D">
      <w:pPr>
        <w:rPr>
          <w:rFonts w:cstheme="minorHAnsi"/>
          <w:b/>
          <w:szCs w:val="24"/>
        </w:rPr>
      </w:pPr>
      <w:r w:rsidRPr="00C70DD5">
        <w:rPr>
          <w:rFonts w:cstheme="minorHAnsi"/>
          <w:b/>
          <w:szCs w:val="24"/>
        </w:rPr>
        <w:t>Large mask</w:t>
      </w:r>
    </w:p>
    <w:tbl>
      <w:tblPr>
        <w:tblW w:w="9131" w:type="dxa"/>
        <w:tblInd w:w="-5" w:type="dxa"/>
        <w:tblLook w:val="04A0" w:firstRow="1" w:lastRow="0" w:firstColumn="1" w:lastColumn="0" w:noHBand="0" w:noVBand="1"/>
      </w:tblPr>
      <w:tblGrid>
        <w:gridCol w:w="1159"/>
        <w:gridCol w:w="2440"/>
        <w:gridCol w:w="2923"/>
        <w:gridCol w:w="2609"/>
      </w:tblGrid>
      <w:tr w:rsidR="0070192D" w:rsidRPr="00DA4629" w14:paraId="6CFB153F" w14:textId="77777777" w:rsidTr="00AA6F3A">
        <w:trPr>
          <w:trHeight w:val="299"/>
        </w:trPr>
        <w:tc>
          <w:tcPr>
            <w:tcW w:w="11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43FDE4"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single" w:sz="4" w:space="0" w:color="auto"/>
              <w:left w:val="nil"/>
              <w:bottom w:val="single" w:sz="4" w:space="0" w:color="auto"/>
              <w:right w:val="single" w:sz="4" w:space="0" w:color="auto"/>
            </w:tcBorders>
            <w:shd w:val="clear" w:color="auto" w:fill="auto"/>
            <w:noWrap/>
            <w:vAlign w:val="bottom"/>
            <w:hideMark/>
          </w:tcPr>
          <w:p w14:paraId="4B6FC0A3" w14:textId="77777777" w:rsidR="0070192D" w:rsidRPr="00DA4629" w:rsidRDefault="0070192D" w:rsidP="00AA6F3A">
            <w:pPr>
              <w:spacing w:after="0"/>
              <w:jc w:val="center"/>
              <w:rPr>
                <w:rFonts w:eastAsia="Times New Roman" w:cstheme="minorHAnsi"/>
                <w:b/>
                <w:color w:val="000000"/>
              </w:rPr>
            </w:pPr>
            <w:r w:rsidRPr="00DA4629">
              <w:rPr>
                <w:rFonts w:eastAsia="Times New Roman" w:cstheme="minorHAnsi"/>
                <w:b/>
                <w:color w:val="000000"/>
              </w:rPr>
              <w:t xml:space="preserve"> # Correct (out of 93)</w:t>
            </w:r>
          </w:p>
        </w:tc>
        <w:tc>
          <w:tcPr>
            <w:tcW w:w="2923" w:type="dxa"/>
            <w:tcBorders>
              <w:top w:val="single" w:sz="4" w:space="0" w:color="auto"/>
              <w:left w:val="nil"/>
              <w:bottom w:val="single" w:sz="4" w:space="0" w:color="auto"/>
              <w:right w:val="single" w:sz="4" w:space="0" w:color="auto"/>
            </w:tcBorders>
            <w:shd w:val="clear" w:color="auto" w:fill="auto"/>
            <w:noWrap/>
            <w:vAlign w:val="bottom"/>
            <w:hideMark/>
          </w:tcPr>
          <w:p w14:paraId="193DF886" w14:textId="77777777" w:rsidR="0070192D" w:rsidRPr="00DA4629" w:rsidRDefault="0070192D" w:rsidP="00AA6F3A">
            <w:pPr>
              <w:spacing w:after="0"/>
              <w:jc w:val="center"/>
              <w:rPr>
                <w:rFonts w:eastAsia="Times New Roman" w:cstheme="minorHAnsi"/>
                <w:b/>
                <w:color w:val="000000"/>
              </w:rPr>
            </w:pPr>
            <w:r w:rsidRPr="00DA4629">
              <w:rPr>
                <w:rFonts w:eastAsia="Times New Roman" w:cstheme="minorHAnsi"/>
                <w:b/>
                <w:color w:val="000000"/>
              </w:rPr>
              <w:t xml:space="preserve">%Success </w:t>
            </w:r>
            <w:proofErr w:type="spellStart"/>
            <w:r w:rsidRPr="00814402">
              <w:rPr>
                <w:rFonts w:eastAsia="Times New Roman" w:cstheme="minorHAnsi"/>
                <w:b/>
                <w:color w:val="000000"/>
              </w:rPr>
              <w:t>NoSyrinx</w:t>
            </w:r>
            <w:proofErr w:type="spellEnd"/>
            <w:r w:rsidRPr="00DA4629">
              <w:rPr>
                <w:rFonts w:eastAsia="Times New Roman" w:cstheme="minorHAnsi"/>
                <w:b/>
                <w:color w:val="000000"/>
              </w:rPr>
              <w:t xml:space="preserve"> Class </w:t>
            </w:r>
          </w:p>
        </w:tc>
        <w:tc>
          <w:tcPr>
            <w:tcW w:w="2609" w:type="dxa"/>
            <w:tcBorders>
              <w:top w:val="single" w:sz="4" w:space="0" w:color="auto"/>
              <w:left w:val="nil"/>
              <w:bottom w:val="single" w:sz="4" w:space="0" w:color="auto"/>
              <w:right w:val="single" w:sz="4" w:space="0" w:color="auto"/>
            </w:tcBorders>
            <w:shd w:val="clear" w:color="auto" w:fill="auto"/>
            <w:noWrap/>
            <w:vAlign w:val="bottom"/>
            <w:hideMark/>
          </w:tcPr>
          <w:p w14:paraId="7973DD3B" w14:textId="77777777" w:rsidR="0070192D" w:rsidRPr="00DA4629" w:rsidRDefault="0070192D" w:rsidP="00AA6F3A">
            <w:pPr>
              <w:spacing w:after="0"/>
              <w:jc w:val="center"/>
              <w:rPr>
                <w:rFonts w:eastAsia="Times New Roman" w:cstheme="minorHAnsi"/>
                <w:b/>
                <w:color w:val="000000"/>
              </w:rPr>
            </w:pPr>
            <w:r w:rsidRPr="00DA4629">
              <w:rPr>
                <w:rFonts w:eastAsia="Times New Roman" w:cstheme="minorHAnsi"/>
                <w:b/>
                <w:color w:val="000000"/>
              </w:rPr>
              <w:t xml:space="preserve">%Success syrinx Class </w:t>
            </w:r>
          </w:p>
        </w:tc>
      </w:tr>
      <w:tr w:rsidR="0070192D" w:rsidRPr="00DA4629" w14:paraId="3B16B797" w14:textId="77777777" w:rsidTr="00AA6F3A">
        <w:trPr>
          <w:trHeight w:val="299"/>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776AF29E"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5CEA846B"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61</w:t>
            </w:r>
          </w:p>
        </w:tc>
        <w:tc>
          <w:tcPr>
            <w:tcW w:w="2923" w:type="dxa"/>
            <w:tcBorders>
              <w:top w:val="nil"/>
              <w:left w:val="nil"/>
              <w:bottom w:val="single" w:sz="4" w:space="0" w:color="auto"/>
              <w:right w:val="single" w:sz="4" w:space="0" w:color="auto"/>
            </w:tcBorders>
            <w:shd w:val="clear" w:color="auto" w:fill="auto"/>
            <w:noWrap/>
            <w:vAlign w:val="bottom"/>
            <w:hideMark/>
          </w:tcPr>
          <w:p w14:paraId="2BE6E1CD"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60</w:t>
            </w:r>
          </w:p>
        </w:tc>
        <w:tc>
          <w:tcPr>
            <w:tcW w:w="2609" w:type="dxa"/>
            <w:tcBorders>
              <w:top w:val="nil"/>
              <w:left w:val="nil"/>
              <w:bottom w:val="single" w:sz="4" w:space="0" w:color="auto"/>
              <w:right w:val="single" w:sz="4" w:space="0" w:color="auto"/>
            </w:tcBorders>
            <w:shd w:val="clear" w:color="auto" w:fill="auto"/>
            <w:noWrap/>
            <w:vAlign w:val="bottom"/>
            <w:hideMark/>
          </w:tcPr>
          <w:p w14:paraId="537142A6"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70.83</w:t>
            </w:r>
          </w:p>
        </w:tc>
      </w:tr>
      <w:tr w:rsidR="0070192D" w:rsidRPr="00DA4629" w14:paraId="047B36B8" w14:textId="77777777" w:rsidTr="00AA6F3A">
        <w:trPr>
          <w:trHeight w:val="299"/>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718DFB29"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6EE955E5"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61</w:t>
            </w:r>
          </w:p>
        </w:tc>
        <w:tc>
          <w:tcPr>
            <w:tcW w:w="2923" w:type="dxa"/>
            <w:tcBorders>
              <w:top w:val="nil"/>
              <w:left w:val="nil"/>
              <w:bottom w:val="single" w:sz="4" w:space="0" w:color="auto"/>
              <w:right w:val="single" w:sz="4" w:space="0" w:color="auto"/>
            </w:tcBorders>
            <w:shd w:val="clear" w:color="auto" w:fill="auto"/>
            <w:noWrap/>
            <w:vAlign w:val="bottom"/>
            <w:hideMark/>
          </w:tcPr>
          <w:p w14:paraId="089111BB"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64.44</w:t>
            </w:r>
          </w:p>
        </w:tc>
        <w:tc>
          <w:tcPr>
            <w:tcW w:w="2609" w:type="dxa"/>
            <w:tcBorders>
              <w:top w:val="nil"/>
              <w:left w:val="nil"/>
              <w:bottom w:val="single" w:sz="4" w:space="0" w:color="auto"/>
              <w:right w:val="single" w:sz="4" w:space="0" w:color="auto"/>
            </w:tcBorders>
            <w:shd w:val="clear" w:color="auto" w:fill="auto"/>
            <w:noWrap/>
            <w:vAlign w:val="bottom"/>
            <w:hideMark/>
          </w:tcPr>
          <w:p w14:paraId="4061D6D3"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66.67</w:t>
            </w:r>
          </w:p>
        </w:tc>
      </w:tr>
      <w:tr w:rsidR="0070192D" w:rsidRPr="00DA4629" w14:paraId="6048B85F" w14:textId="77777777" w:rsidTr="00AA6F3A">
        <w:trPr>
          <w:trHeight w:val="299"/>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05EEF110"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3AA2997A"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61</w:t>
            </w:r>
          </w:p>
        </w:tc>
        <w:tc>
          <w:tcPr>
            <w:tcW w:w="2923" w:type="dxa"/>
            <w:tcBorders>
              <w:top w:val="nil"/>
              <w:left w:val="nil"/>
              <w:bottom w:val="single" w:sz="4" w:space="0" w:color="auto"/>
              <w:right w:val="single" w:sz="4" w:space="0" w:color="auto"/>
            </w:tcBorders>
            <w:shd w:val="clear" w:color="auto" w:fill="auto"/>
            <w:noWrap/>
            <w:vAlign w:val="bottom"/>
            <w:hideMark/>
          </w:tcPr>
          <w:p w14:paraId="0AE6ACAC"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66.67</w:t>
            </w:r>
          </w:p>
        </w:tc>
        <w:tc>
          <w:tcPr>
            <w:tcW w:w="2609" w:type="dxa"/>
            <w:tcBorders>
              <w:top w:val="nil"/>
              <w:left w:val="nil"/>
              <w:bottom w:val="single" w:sz="4" w:space="0" w:color="auto"/>
              <w:right w:val="single" w:sz="4" w:space="0" w:color="auto"/>
            </w:tcBorders>
            <w:shd w:val="clear" w:color="auto" w:fill="auto"/>
            <w:noWrap/>
            <w:vAlign w:val="bottom"/>
            <w:hideMark/>
          </w:tcPr>
          <w:p w14:paraId="4E7B03AC"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64.58</w:t>
            </w:r>
          </w:p>
        </w:tc>
      </w:tr>
      <w:tr w:rsidR="0070192D" w:rsidRPr="00DA4629" w14:paraId="0A50498A" w14:textId="77777777" w:rsidTr="00AA6F3A">
        <w:trPr>
          <w:trHeight w:val="299"/>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60D5FB03"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0C0B8E84"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61</w:t>
            </w:r>
          </w:p>
        </w:tc>
        <w:tc>
          <w:tcPr>
            <w:tcW w:w="2923" w:type="dxa"/>
            <w:tcBorders>
              <w:top w:val="nil"/>
              <w:left w:val="nil"/>
              <w:bottom w:val="single" w:sz="4" w:space="0" w:color="auto"/>
              <w:right w:val="single" w:sz="4" w:space="0" w:color="auto"/>
            </w:tcBorders>
            <w:shd w:val="clear" w:color="auto" w:fill="auto"/>
            <w:noWrap/>
            <w:vAlign w:val="bottom"/>
            <w:hideMark/>
          </w:tcPr>
          <w:p w14:paraId="32670B10"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66.67</w:t>
            </w:r>
          </w:p>
        </w:tc>
        <w:tc>
          <w:tcPr>
            <w:tcW w:w="2609" w:type="dxa"/>
            <w:tcBorders>
              <w:top w:val="nil"/>
              <w:left w:val="nil"/>
              <w:bottom w:val="single" w:sz="4" w:space="0" w:color="auto"/>
              <w:right w:val="single" w:sz="4" w:space="0" w:color="auto"/>
            </w:tcBorders>
            <w:shd w:val="clear" w:color="auto" w:fill="auto"/>
            <w:noWrap/>
            <w:vAlign w:val="bottom"/>
            <w:hideMark/>
          </w:tcPr>
          <w:p w14:paraId="362025A0"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64.58</w:t>
            </w:r>
          </w:p>
        </w:tc>
      </w:tr>
      <w:tr w:rsidR="0070192D" w:rsidRPr="00DA4629" w14:paraId="339122F7" w14:textId="77777777" w:rsidTr="00AA6F3A">
        <w:trPr>
          <w:trHeight w:val="299"/>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4521E183"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lastRenderedPageBreak/>
              <w:t> </w:t>
            </w:r>
          </w:p>
        </w:tc>
        <w:tc>
          <w:tcPr>
            <w:tcW w:w="2440" w:type="dxa"/>
            <w:tcBorders>
              <w:top w:val="nil"/>
              <w:left w:val="nil"/>
              <w:bottom w:val="single" w:sz="4" w:space="0" w:color="auto"/>
              <w:right w:val="single" w:sz="4" w:space="0" w:color="auto"/>
            </w:tcBorders>
            <w:shd w:val="clear" w:color="auto" w:fill="auto"/>
            <w:noWrap/>
            <w:vAlign w:val="bottom"/>
            <w:hideMark/>
          </w:tcPr>
          <w:p w14:paraId="3FD54923"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60</w:t>
            </w:r>
          </w:p>
        </w:tc>
        <w:tc>
          <w:tcPr>
            <w:tcW w:w="2923" w:type="dxa"/>
            <w:tcBorders>
              <w:top w:val="nil"/>
              <w:left w:val="nil"/>
              <w:bottom w:val="single" w:sz="4" w:space="0" w:color="auto"/>
              <w:right w:val="single" w:sz="4" w:space="0" w:color="auto"/>
            </w:tcBorders>
            <w:shd w:val="clear" w:color="auto" w:fill="auto"/>
            <w:noWrap/>
            <w:vAlign w:val="bottom"/>
            <w:hideMark/>
          </w:tcPr>
          <w:p w14:paraId="7463A8CA"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51.11</w:t>
            </w:r>
          </w:p>
        </w:tc>
        <w:tc>
          <w:tcPr>
            <w:tcW w:w="2609" w:type="dxa"/>
            <w:tcBorders>
              <w:top w:val="nil"/>
              <w:left w:val="nil"/>
              <w:bottom w:val="single" w:sz="4" w:space="0" w:color="auto"/>
              <w:right w:val="single" w:sz="4" w:space="0" w:color="auto"/>
            </w:tcBorders>
            <w:shd w:val="clear" w:color="auto" w:fill="auto"/>
            <w:noWrap/>
            <w:vAlign w:val="bottom"/>
            <w:hideMark/>
          </w:tcPr>
          <w:p w14:paraId="2E4F4EDC"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77.08</w:t>
            </w:r>
          </w:p>
        </w:tc>
      </w:tr>
      <w:tr w:rsidR="0070192D" w:rsidRPr="00DA4629" w14:paraId="23EA3E86" w14:textId="77777777" w:rsidTr="00AA6F3A">
        <w:trPr>
          <w:trHeight w:val="299"/>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61F73DC9"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650A42FA"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60</w:t>
            </w:r>
          </w:p>
        </w:tc>
        <w:tc>
          <w:tcPr>
            <w:tcW w:w="2923" w:type="dxa"/>
            <w:tcBorders>
              <w:top w:val="nil"/>
              <w:left w:val="nil"/>
              <w:bottom w:val="single" w:sz="4" w:space="0" w:color="auto"/>
              <w:right w:val="single" w:sz="4" w:space="0" w:color="auto"/>
            </w:tcBorders>
            <w:shd w:val="clear" w:color="auto" w:fill="auto"/>
            <w:noWrap/>
            <w:vAlign w:val="bottom"/>
            <w:hideMark/>
          </w:tcPr>
          <w:p w14:paraId="55B84D6E"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57.78</w:t>
            </w:r>
          </w:p>
        </w:tc>
        <w:tc>
          <w:tcPr>
            <w:tcW w:w="2609" w:type="dxa"/>
            <w:tcBorders>
              <w:top w:val="nil"/>
              <w:left w:val="nil"/>
              <w:bottom w:val="single" w:sz="4" w:space="0" w:color="auto"/>
              <w:right w:val="single" w:sz="4" w:space="0" w:color="auto"/>
            </w:tcBorders>
            <w:shd w:val="clear" w:color="auto" w:fill="auto"/>
            <w:noWrap/>
            <w:vAlign w:val="bottom"/>
            <w:hideMark/>
          </w:tcPr>
          <w:p w14:paraId="1A7F6249"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70.83</w:t>
            </w:r>
          </w:p>
        </w:tc>
      </w:tr>
      <w:tr w:rsidR="0070192D" w:rsidRPr="00DA4629" w14:paraId="7FDC726C" w14:textId="77777777" w:rsidTr="00AA6F3A">
        <w:trPr>
          <w:trHeight w:val="299"/>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6C6D5067"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38B26253"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60</w:t>
            </w:r>
          </w:p>
        </w:tc>
        <w:tc>
          <w:tcPr>
            <w:tcW w:w="2923" w:type="dxa"/>
            <w:tcBorders>
              <w:top w:val="nil"/>
              <w:left w:val="nil"/>
              <w:bottom w:val="single" w:sz="4" w:space="0" w:color="auto"/>
              <w:right w:val="single" w:sz="4" w:space="0" w:color="auto"/>
            </w:tcBorders>
            <w:shd w:val="clear" w:color="auto" w:fill="auto"/>
            <w:noWrap/>
            <w:vAlign w:val="bottom"/>
            <w:hideMark/>
          </w:tcPr>
          <w:p w14:paraId="2E72DB00"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60</w:t>
            </w:r>
          </w:p>
        </w:tc>
        <w:tc>
          <w:tcPr>
            <w:tcW w:w="2609" w:type="dxa"/>
            <w:tcBorders>
              <w:top w:val="nil"/>
              <w:left w:val="nil"/>
              <w:bottom w:val="single" w:sz="4" w:space="0" w:color="auto"/>
              <w:right w:val="single" w:sz="4" w:space="0" w:color="auto"/>
            </w:tcBorders>
            <w:shd w:val="clear" w:color="auto" w:fill="auto"/>
            <w:noWrap/>
            <w:vAlign w:val="bottom"/>
            <w:hideMark/>
          </w:tcPr>
          <w:p w14:paraId="07486878"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68.75</w:t>
            </w:r>
          </w:p>
        </w:tc>
      </w:tr>
      <w:tr w:rsidR="0070192D" w:rsidRPr="00DA4629" w14:paraId="1B64F437" w14:textId="77777777" w:rsidTr="00AA6F3A">
        <w:trPr>
          <w:trHeight w:val="299"/>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471E873B"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7936AEC8"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60</w:t>
            </w:r>
          </w:p>
        </w:tc>
        <w:tc>
          <w:tcPr>
            <w:tcW w:w="2923" w:type="dxa"/>
            <w:tcBorders>
              <w:top w:val="nil"/>
              <w:left w:val="nil"/>
              <w:bottom w:val="single" w:sz="4" w:space="0" w:color="auto"/>
              <w:right w:val="single" w:sz="4" w:space="0" w:color="auto"/>
            </w:tcBorders>
            <w:shd w:val="clear" w:color="auto" w:fill="auto"/>
            <w:noWrap/>
            <w:vAlign w:val="bottom"/>
            <w:hideMark/>
          </w:tcPr>
          <w:p w14:paraId="41DC3261"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60</w:t>
            </w:r>
          </w:p>
        </w:tc>
        <w:tc>
          <w:tcPr>
            <w:tcW w:w="2609" w:type="dxa"/>
            <w:tcBorders>
              <w:top w:val="nil"/>
              <w:left w:val="nil"/>
              <w:bottom w:val="single" w:sz="4" w:space="0" w:color="auto"/>
              <w:right w:val="single" w:sz="4" w:space="0" w:color="auto"/>
            </w:tcBorders>
            <w:shd w:val="clear" w:color="auto" w:fill="auto"/>
            <w:noWrap/>
            <w:vAlign w:val="bottom"/>
            <w:hideMark/>
          </w:tcPr>
          <w:p w14:paraId="378599AB"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68.75</w:t>
            </w:r>
          </w:p>
        </w:tc>
      </w:tr>
      <w:tr w:rsidR="0070192D" w:rsidRPr="00DA4629" w14:paraId="1B802926" w14:textId="77777777" w:rsidTr="00AA6F3A">
        <w:trPr>
          <w:trHeight w:val="299"/>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0AF99336"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23913F0F"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60</w:t>
            </w:r>
          </w:p>
        </w:tc>
        <w:tc>
          <w:tcPr>
            <w:tcW w:w="2923" w:type="dxa"/>
            <w:tcBorders>
              <w:top w:val="nil"/>
              <w:left w:val="nil"/>
              <w:bottom w:val="single" w:sz="4" w:space="0" w:color="auto"/>
              <w:right w:val="single" w:sz="4" w:space="0" w:color="auto"/>
            </w:tcBorders>
            <w:shd w:val="clear" w:color="auto" w:fill="auto"/>
            <w:noWrap/>
            <w:vAlign w:val="bottom"/>
            <w:hideMark/>
          </w:tcPr>
          <w:p w14:paraId="162CDE05"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62.22</w:t>
            </w:r>
          </w:p>
        </w:tc>
        <w:tc>
          <w:tcPr>
            <w:tcW w:w="2609" w:type="dxa"/>
            <w:tcBorders>
              <w:top w:val="nil"/>
              <w:left w:val="nil"/>
              <w:bottom w:val="single" w:sz="4" w:space="0" w:color="auto"/>
              <w:right w:val="single" w:sz="4" w:space="0" w:color="auto"/>
            </w:tcBorders>
            <w:shd w:val="clear" w:color="auto" w:fill="auto"/>
            <w:noWrap/>
            <w:vAlign w:val="bottom"/>
            <w:hideMark/>
          </w:tcPr>
          <w:p w14:paraId="524E28CD"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66.67</w:t>
            </w:r>
          </w:p>
        </w:tc>
      </w:tr>
      <w:tr w:rsidR="0070192D" w:rsidRPr="00DA4629" w14:paraId="17C4905D" w14:textId="77777777" w:rsidTr="00AA6F3A">
        <w:trPr>
          <w:trHeight w:val="299"/>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1EB76721"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7CFC2C09"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59</w:t>
            </w:r>
          </w:p>
        </w:tc>
        <w:tc>
          <w:tcPr>
            <w:tcW w:w="2923" w:type="dxa"/>
            <w:tcBorders>
              <w:top w:val="nil"/>
              <w:left w:val="nil"/>
              <w:bottom w:val="single" w:sz="4" w:space="0" w:color="auto"/>
              <w:right w:val="single" w:sz="4" w:space="0" w:color="auto"/>
            </w:tcBorders>
            <w:shd w:val="clear" w:color="auto" w:fill="auto"/>
            <w:noWrap/>
            <w:vAlign w:val="bottom"/>
            <w:hideMark/>
          </w:tcPr>
          <w:p w14:paraId="7132474F"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62.22</w:t>
            </w:r>
          </w:p>
        </w:tc>
        <w:tc>
          <w:tcPr>
            <w:tcW w:w="2609" w:type="dxa"/>
            <w:tcBorders>
              <w:top w:val="nil"/>
              <w:left w:val="nil"/>
              <w:bottom w:val="single" w:sz="4" w:space="0" w:color="auto"/>
              <w:right w:val="single" w:sz="4" w:space="0" w:color="auto"/>
            </w:tcBorders>
            <w:shd w:val="clear" w:color="auto" w:fill="auto"/>
            <w:noWrap/>
            <w:vAlign w:val="bottom"/>
            <w:hideMark/>
          </w:tcPr>
          <w:p w14:paraId="30E68D39"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64.58</w:t>
            </w:r>
          </w:p>
        </w:tc>
      </w:tr>
      <w:tr w:rsidR="0070192D" w:rsidRPr="00DA4629" w14:paraId="0B3509FA" w14:textId="77777777" w:rsidTr="00AA6F3A">
        <w:trPr>
          <w:trHeight w:val="299"/>
        </w:trPr>
        <w:tc>
          <w:tcPr>
            <w:tcW w:w="1159" w:type="dxa"/>
            <w:tcBorders>
              <w:top w:val="nil"/>
              <w:left w:val="single" w:sz="4" w:space="0" w:color="auto"/>
              <w:bottom w:val="single" w:sz="4" w:space="0" w:color="auto"/>
              <w:right w:val="single" w:sz="4" w:space="0" w:color="auto"/>
            </w:tcBorders>
            <w:shd w:val="clear" w:color="000000" w:fill="B4C6E7"/>
            <w:noWrap/>
            <w:vAlign w:val="bottom"/>
            <w:hideMark/>
          </w:tcPr>
          <w:p w14:paraId="6AE2EC4A" w14:textId="77777777" w:rsidR="0070192D" w:rsidRPr="00DA4629" w:rsidRDefault="0070192D" w:rsidP="00AA6F3A">
            <w:pPr>
              <w:spacing w:after="0"/>
              <w:rPr>
                <w:rFonts w:eastAsia="Times New Roman" w:cstheme="minorHAnsi"/>
                <w:i/>
                <w:iCs/>
                <w:color w:val="000000"/>
              </w:rPr>
            </w:pPr>
            <w:r w:rsidRPr="00DA4629">
              <w:rPr>
                <w:rFonts w:eastAsia="Times New Roman" w:cstheme="minorHAnsi"/>
                <w:i/>
                <w:iCs/>
                <w:color w:val="000000"/>
              </w:rPr>
              <w:t>average</w:t>
            </w:r>
          </w:p>
        </w:tc>
        <w:tc>
          <w:tcPr>
            <w:tcW w:w="2440" w:type="dxa"/>
            <w:tcBorders>
              <w:top w:val="nil"/>
              <w:left w:val="nil"/>
              <w:bottom w:val="single" w:sz="4" w:space="0" w:color="auto"/>
              <w:right w:val="single" w:sz="4" w:space="0" w:color="auto"/>
            </w:tcBorders>
            <w:shd w:val="clear" w:color="000000" w:fill="B4C6E7"/>
            <w:noWrap/>
            <w:vAlign w:val="bottom"/>
            <w:hideMark/>
          </w:tcPr>
          <w:p w14:paraId="1E8FCF0B" w14:textId="77777777" w:rsidR="0070192D" w:rsidRPr="00DA4629" w:rsidRDefault="0070192D" w:rsidP="00AA6F3A">
            <w:pPr>
              <w:spacing w:after="0"/>
              <w:jc w:val="right"/>
              <w:rPr>
                <w:rFonts w:eastAsia="Times New Roman" w:cstheme="minorHAnsi"/>
                <w:i/>
                <w:iCs/>
                <w:color w:val="000000"/>
              </w:rPr>
            </w:pPr>
            <w:r w:rsidRPr="00DA4629">
              <w:rPr>
                <w:rFonts w:eastAsia="Times New Roman" w:cstheme="minorHAnsi"/>
                <w:i/>
                <w:iCs/>
                <w:color w:val="000000"/>
              </w:rPr>
              <w:t>60.3</w:t>
            </w:r>
          </w:p>
        </w:tc>
        <w:tc>
          <w:tcPr>
            <w:tcW w:w="2923" w:type="dxa"/>
            <w:tcBorders>
              <w:top w:val="nil"/>
              <w:left w:val="nil"/>
              <w:bottom w:val="single" w:sz="4" w:space="0" w:color="auto"/>
              <w:right w:val="single" w:sz="4" w:space="0" w:color="auto"/>
            </w:tcBorders>
            <w:shd w:val="clear" w:color="000000" w:fill="B4C6E7"/>
            <w:noWrap/>
            <w:vAlign w:val="bottom"/>
            <w:hideMark/>
          </w:tcPr>
          <w:p w14:paraId="0E068BBA" w14:textId="77777777" w:rsidR="0070192D" w:rsidRPr="00DA4629" w:rsidRDefault="0070192D" w:rsidP="00AA6F3A">
            <w:pPr>
              <w:spacing w:after="0"/>
              <w:jc w:val="right"/>
              <w:rPr>
                <w:rFonts w:eastAsia="Times New Roman" w:cstheme="minorHAnsi"/>
                <w:i/>
                <w:iCs/>
                <w:color w:val="000000"/>
              </w:rPr>
            </w:pPr>
            <w:r w:rsidRPr="00DA4629">
              <w:rPr>
                <w:rFonts w:eastAsia="Times New Roman" w:cstheme="minorHAnsi"/>
                <w:i/>
                <w:iCs/>
                <w:color w:val="000000"/>
              </w:rPr>
              <w:t>61.111</w:t>
            </w:r>
          </w:p>
        </w:tc>
        <w:tc>
          <w:tcPr>
            <w:tcW w:w="2609" w:type="dxa"/>
            <w:tcBorders>
              <w:top w:val="nil"/>
              <w:left w:val="nil"/>
              <w:bottom w:val="single" w:sz="4" w:space="0" w:color="auto"/>
              <w:right w:val="single" w:sz="4" w:space="0" w:color="auto"/>
            </w:tcBorders>
            <w:shd w:val="clear" w:color="000000" w:fill="B4C6E7"/>
            <w:noWrap/>
            <w:vAlign w:val="bottom"/>
            <w:hideMark/>
          </w:tcPr>
          <w:p w14:paraId="2C2B10EC" w14:textId="77777777" w:rsidR="0070192D" w:rsidRPr="00DA4629" w:rsidRDefault="0070192D" w:rsidP="00AA6F3A">
            <w:pPr>
              <w:spacing w:after="0"/>
              <w:jc w:val="right"/>
              <w:rPr>
                <w:rFonts w:eastAsia="Times New Roman" w:cstheme="minorHAnsi"/>
                <w:i/>
                <w:iCs/>
                <w:color w:val="000000"/>
              </w:rPr>
            </w:pPr>
            <w:r w:rsidRPr="00DA4629">
              <w:rPr>
                <w:rFonts w:eastAsia="Times New Roman" w:cstheme="minorHAnsi"/>
                <w:i/>
                <w:iCs/>
                <w:color w:val="000000"/>
              </w:rPr>
              <w:t>68.332</w:t>
            </w:r>
          </w:p>
        </w:tc>
      </w:tr>
      <w:tr w:rsidR="0070192D" w:rsidRPr="00DA4629" w14:paraId="34B6491A" w14:textId="77777777" w:rsidTr="00AA6F3A">
        <w:trPr>
          <w:trHeight w:val="299"/>
        </w:trPr>
        <w:tc>
          <w:tcPr>
            <w:tcW w:w="1159" w:type="dxa"/>
            <w:tcBorders>
              <w:top w:val="nil"/>
              <w:left w:val="single" w:sz="4" w:space="0" w:color="auto"/>
              <w:bottom w:val="single" w:sz="4" w:space="0" w:color="auto"/>
              <w:right w:val="single" w:sz="4" w:space="0" w:color="auto"/>
            </w:tcBorders>
            <w:shd w:val="clear" w:color="000000" w:fill="B4C6E7"/>
            <w:noWrap/>
            <w:vAlign w:val="bottom"/>
            <w:hideMark/>
          </w:tcPr>
          <w:p w14:paraId="0CCC5FF0" w14:textId="77777777" w:rsidR="0070192D" w:rsidRPr="00DA4629" w:rsidRDefault="007B4583" w:rsidP="00AA6F3A">
            <w:pPr>
              <w:spacing w:after="0"/>
              <w:rPr>
                <w:rFonts w:eastAsia="Times New Roman" w:cstheme="minorHAnsi"/>
                <w:i/>
                <w:iCs/>
                <w:color w:val="000000"/>
              </w:rPr>
            </w:pPr>
            <w:r w:rsidRPr="00DA4629">
              <w:rPr>
                <w:rFonts w:eastAsia="Times New Roman" w:cstheme="minorHAnsi"/>
                <w:i/>
                <w:iCs/>
                <w:color w:val="000000"/>
              </w:rPr>
              <w:t>S</w:t>
            </w:r>
            <w:r w:rsidR="0070192D" w:rsidRPr="00DA4629">
              <w:rPr>
                <w:rFonts w:eastAsia="Times New Roman" w:cstheme="minorHAnsi"/>
                <w:i/>
                <w:iCs/>
                <w:color w:val="000000"/>
              </w:rPr>
              <w:t>td</w:t>
            </w:r>
            <w:r>
              <w:rPr>
                <w:rFonts w:eastAsia="Times New Roman" w:cstheme="minorHAnsi"/>
                <w:i/>
                <w:iCs/>
                <w:color w:val="000000"/>
              </w:rPr>
              <w:t>.</w:t>
            </w:r>
            <w:r w:rsidR="0070192D" w:rsidRPr="00DA4629">
              <w:rPr>
                <w:rFonts w:eastAsia="Times New Roman" w:cstheme="minorHAnsi"/>
                <w:i/>
                <w:iCs/>
                <w:color w:val="000000"/>
              </w:rPr>
              <w:t xml:space="preserve"> dev</w:t>
            </w:r>
          </w:p>
        </w:tc>
        <w:tc>
          <w:tcPr>
            <w:tcW w:w="2440" w:type="dxa"/>
            <w:tcBorders>
              <w:top w:val="nil"/>
              <w:left w:val="nil"/>
              <w:bottom w:val="single" w:sz="4" w:space="0" w:color="auto"/>
              <w:right w:val="single" w:sz="4" w:space="0" w:color="auto"/>
            </w:tcBorders>
            <w:shd w:val="clear" w:color="000000" w:fill="B4C6E7"/>
            <w:noWrap/>
            <w:vAlign w:val="bottom"/>
            <w:hideMark/>
          </w:tcPr>
          <w:p w14:paraId="178942CC" w14:textId="77777777" w:rsidR="0070192D" w:rsidRPr="00DA4629" w:rsidRDefault="0070192D" w:rsidP="00AA6F3A">
            <w:pPr>
              <w:spacing w:after="0"/>
              <w:jc w:val="right"/>
              <w:rPr>
                <w:rFonts w:eastAsia="Times New Roman" w:cstheme="minorHAnsi"/>
                <w:i/>
                <w:iCs/>
                <w:color w:val="000000"/>
              </w:rPr>
            </w:pPr>
            <w:r w:rsidRPr="00DA4629">
              <w:rPr>
                <w:rFonts w:eastAsia="Times New Roman" w:cstheme="minorHAnsi"/>
                <w:i/>
                <w:iCs/>
                <w:color w:val="000000"/>
              </w:rPr>
              <w:t>0.674948558</w:t>
            </w:r>
          </w:p>
        </w:tc>
        <w:tc>
          <w:tcPr>
            <w:tcW w:w="2923" w:type="dxa"/>
            <w:tcBorders>
              <w:top w:val="nil"/>
              <w:left w:val="nil"/>
              <w:bottom w:val="single" w:sz="4" w:space="0" w:color="auto"/>
              <w:right w:val="single" w:sz="4" w:space="0" w:color="auto"/>
            </w:tcBorders>
            <w:shd w:val="clear" w:color="000000" w:fill="B4C6E7"/>
            <w:noWrap/>
            <w:vAlign w:val="bottom"/>
            <w:hideMark/>
          </w:tcPr>
          <w:p w14:paraId="07D43FF7" w14:textId="77777777" w:rsidR="0070192D" w:rsidRPr="00DA4629" w:rsidRDefault="0070192D" w:rsidP="00AA6F3A">
            <w:pPr>
              <w:spacing w:after="0"/>
              <w:jc w:val="right"/>
              <w:rPr>
                <w:rFonts w:eastAsia="Times New Roman" w:cstheme="minorHAnsi"/>
                <w:i/>
                <w:iCs/>
                <w:color w:val="000000"/>
              </w:rPr>
            </w:pPr>
            <w:r w:rsidRPr="00DA4629">
              <w:rPr>
                <w:rFonts w:eastAsia="Times New Roman" w:cstheme="minorHAnsi"/>
                <w:i/>
                <w:iCs/>
                <w:color w:val="000000"/>
              </w:rPr>
              <w:t>4.596683466</w:t>
            </w:r>
          </w:p>
        </w:tc>
        <w:tc>
          <w:tcPr>
            <w:tcW w:w="2609" w:type="dxa"/>
            <w:tcBorders>
              <w:top w:val="nil"/>
              <w:left w:val="nil"/>
              <w:bottom w:val="single" w:sz="4" w:space="0" w:color="auto"/>
              <w:right w:val="single" w:sz="4" w:space="0" w:color="auto"/>
            </w:tcBorders>
            <w:shd w:val="clear" w:color="000000" w:fill="B4C6E7"/>
            <w:noWrap/>
            <w:vAlign w:val="bottom"/>
            <w:hideMark/>
          </w:tcPr>
          <w:p w14:paraId="74A68E84" w14:textId="77777777" w:rsidR="0070192D" w:rsidRPr="00DA4629" w:rsidRDefault="0070192D" w:rsidP="00AA6F3A">
            <w:pPr>
              <w:spacing w:after="0"/>
              <w:jc w:val="right"/>
              <w:rPr>
                <w:rFonts w:eastAsia="Times New Roman" w:cstheme="minorHAnsi"/>
                <w:i/>
                <w:iCs/>
                <w:color w:val="000000"/>
              </w:rPr>
            </w:pPr>
            <w:r w:rsidRPr="00DA4629">
              <w:rPr>
                <w:rFonts w:eastAsia="Times New Roman" w:cstheme="minorHAnsi"/>
                <w:i/>
                <w:iCs/>
                <w:color w:val="000000"/>
              </w:rPr>
              <w:t>3.90318901</w:t>
            </w:r>
          </w:p>
        </w:tc>
      </w:tr>
    </w:tbl>
    <w:p w14:paraId="501F3AB1" w14:textId="77777777" w:rsidR="0070192D" w:rsidRPr="00814402" w:rsidRDefault="0070192D" w:rsidP="0070192D">
      <w:pPr>
        <w:rPr>
          <w:rFonts w:cstheme="minorHAnsi"/>
          <w:b/>
        </w:rPr>
      </w:pPr>
      <w:r w:rsidRPr="00814402">
        <w:rPr>
          <w:rFonts w:cstheme="minorHAnsi"/>
          <w:b/>
        </w:rPr>
        <w:t>Small mask</w:t>
      </w:r>
    </w:p>
    <w:tbl>
      <w:tblPr>
        <w:tblW w:w="9131" w:type="dxa"/>
        <w:tblInd w:w="-5" w:type="dxa"/>
        <w:tblLook w:val="04A0" w:firstRow="1" w:lastRow="0" w:firstColumn="1" w:lastColumn="0" w:noHBand="0" w:noVBand="1"/>
      </w:tblPr>
      <w:tblGrid>
        <w:gridCol w:w="1159"/>
        <w:gridCol w:w="2440"/>
        <w:gridCol w:w="2923"/>
        <w:gridCol w:w="2609"/>
      </w:tblGrid>
      <w:tr w:rsidR="0070192D" w:rsidRPr="00DA4629" w14:paraId="3FF05490" w14:textId="77777777" w:rsidTr="00AA6F3A">
        <w:trPr>
          <w:trHeight w:val="301"/>
        </w:trPr>
        <w:tc>
          <w:tcPr>
            <w:tcW w:w="11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1B86BE" w14:textId="77777777" w:rsidR="0070192D" w:rsidRPr="00DA4629" w:rsidRDefault="0070192D" w:rsidP="00AA6F3A">
            <w:pPr>
              <w:spacing w:after="0"/>
              <w:jc w:val="center"/>
              <w:rPr>
                <w:rFonts w:eastAsia="Times New Roman" w:cstheme="minorHAnsi"/>
                <w:color w:val="000000"/>
              </w:rPr>
            </w:pPr>
            <w:r w:rsidRPr="00DA4629">
              <w:rPr>
                <w:rFonts w:eastAsia="Times New Roman" w:cstheme="minorHAnsi"/>
                <w:color w:val="000000"/>
              </w:rPr>
              <w:t> </w:t>
            </w:r>
          </w:p>
        </w:tc>
        <w:tc>
          <w:tcPr>
            <w:tcW w:w="2440" w:type="dxa"/>
            <w:tcBorders>
              <w:top w:val="single" w:sz="4" w:space="0" w:color="auto"/>
              <w:left w:val="nil"/>
              <w:bottom w:val="single" w:sz="4" w:space="0" w:color="auto"/>
              <w:right w:val="single" w:sz="4" w:space="0" w:color="auto"/>
            </w:tcBorders>
            <w:shd w:val="clear" w:color="auto" w:fill="auto"/>
            <w:noWrap/>
            <w:vAlign w:val="bottom"/>
            <w:hideMark/>
          </w:tcPr>
          <w:p w14:paraId="100D1D30" w14:textId="77777777" w:rsidR="0070192D" w:rsidRPr="00DA4629" w:rsidRDefault="0070192D" w:rsidP="00AA6F3A">
            <w:pPr>
              <w:spacing w:after="0"/>
              <w:jc w:val="center"/>
              <w:rPr>
                <w:rFonts w:eastAsia="Times New Roman" w:cstheme="minorHAnsi"/>
                <w:b/>
                <w:color w:val="000000"/>
              </w:rPr>
            </w:pPr>
            <w:r w:rsidRPr="00DA4629">
              <w:rPr>
                <w:rFonts w:eastAsia="Times New Roman" w:cstheme="minorHAnsi"/>
                <w:b/>
                <w:color w:val="000000"/>
              </w:rPr>
              <w:t xml:space="preserve"> # Correct (out of 93)</w:t>
            </w:r>
          </w:p>
        </w:tc>
        <w:tc>
          <w:tcPr>
            <w:tcW w:w="2923" w:type="dxa"/>
            <w:tcBorders>
              <w:top w:val="single" w:sz="4" w:space="0" w:color="auto"/>
              <w:left w:val="nil"/>
              <w:bottom w:val="single" w:sz="4" w:space="0" w:color="auto"/>
              <w:right w:val="single" w:sz="4" w:space="0" w:color="auto"/>
            </w:tcBorders>
            <w:shd w:val="clear" w:color="auto" w:fill="auto"/>
            <w:noWrap/>
            <w:vAlign w:val="bottom"/>
            <w:hideMark/>
          </w:tcPr>
          <w:p w14:paraId="62257F12" w14:textId="77777777" w:rsidR="0070192D" w:rsidRPr="00DA4629" w:rsidRDefault="0070192D" w:rsidP="00AA6F3A">
            <w:pPr>
              <w:spacing w:after="0"/>
              <w:jc w:val="center"/>
              <w:rPr>
                <w:rFonts w:eastAsia="Times New Roman" w:cstheme="minorHAnsi"/>
                <w:b/>
                <w:color w:val="000000"/>
              </w:rPr>
            </w:pPr>
            <w:r w:rsidRPr="00DA4629">
              <w:rPr>
                <w:rFonts w:eastAsia="Times New Roman" w:cstheme="minorHAnsi"/>
                <w:b/>
                <w:color w:val="000000"/>
              </w:rPr>
              <w:t xml:space="preserve">%Success </w:t>
            </w:r>
            <w:proofErr w:type="spellStart"/>
            <w:r w:rsidRPr="00814402">
              <w:rPr>
                <w:rFonts w:eastAsia="Times New Roman" w:cstheme="minorHAnsi"/>
                <w:b/>
                <w:color w:val="000000"/>
              </w:rPr>
              <w:t>NoSyrinx</w:t>
            </w:r>
            <w:proofErr w:type="spellEnd"/>
            <w:r w:rsidRPr="00DA4629">
              <w:rPr>
                <w:rFonts w:eastAsia="Times New Roman" w:cstheme="minorHAnsi"/>
                <w:b/>
                <w:color w:val="000000"/>
              </w:rPr>
              <w:t xml:space="preserve"> Class </w:t>
            </w:r>
          </w:p>
        </w:tc>
        <w:tc>
          <w:tcPr>
            <w:tcW w:w="2609" w:type="dxa"/>
            <w:tcBorders>
              <w:top w:val="single" w:sz="4" w:space="0" w:color="auto"/>
              <w:left w:val="nil"/>
              <w:bottom w:val="single" w:sz="4" w:space="0" w:color="auto"/>
              <w:right w:val="single" w:sz="4" w:space="0" w:color="auto"/>
            </w:tcBorders>
            <w:shd w:val="clear" w:color="auto" w:fill="auto"/>
            <w:noWrap/>
            <w:vAlign w:val="bottom"/>
            <w:hideMark/>
          </w:tcPr>
          <w:p w14:paraId="5388BE10" w14:textId="77777777" w:rsidR="0070192D" w:rsidRPr="00DA4629" w:rsidRDefault="0070192D" w:rsidP="00AA6F3A">
            <w:pPr>
              <w:spacing w:after="0"/>
              <w:jc w:val="center"/>
              <w:rPr>
                <w:rFonts w:eastAsia="Times New Roman" w:cstheme="minorHAnsi"/>
                <w:b/>
                <w:color w:val="000000"/>
              </w:rPr>
            </w:pPr>
            <w:r w:rsidRPr="00DA4629">
              <w:rPr>
                <w:rFonts w:eastAsia="Times New Roman" w:cstheme="minorHAnsi"/>
                <w:b/>
                <w:color w:val="000000"/>
              </w:rPr>
              <w:t xml:space="preserve">%Success syrinx Class </w:t>
            </w:r>
          </w:p>
        </w:tc>
      </w:tr>
      <w:tr w:rsidR="0070192D" w:rsidRPr="00DA4629" w14:paraId="0B658F4B" w14:textId="77777777" w:rsidTr="00AA6F3A">
        <w:trPr>
          <w:trHeight w:val="301"/>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01E8EF9C"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603CD83C"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64</w:t>
            </w:r>
          </w:p>
        </w:tc>
        <w:tc>
          <w:tcPr>
            <w:tcW w:w="2923" w:type="dxa"/>
            <w:tcBorders>
              <w:top w:val="nil"/>
              <w:left w:val="nil"/>
              <w:bottom w:val="single" w:sz="4" w:space="0" w:color="auto"/>
              <w:right w:val="single" w:sz="4" w:space="0" w:color="auto"/>
            </w:tcBorders>
            <w:shd w:val="clear" w:color="auto" w:fill="auto"/>
            <w:noWrap/>
            <w:vAlign w:val="bottom"/>
            <w:hideMark/>
          </w:tcPr>
          <w:p w14:paraId="19406838"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73.33</w:t>
            </w:r>
          </w:p>
        </w:tc>
        <w:tc>
          <w:tcPr>
            <w:tcW w:w="2609" w:type="dxa"/>
            <w:tcBorders>
              <w:top w:val="nil"/>
              <w:left w:val="nil"/>
              <w:bottom w:val="single" w:sz="4" w:space="0" w:color="auto"/>
              <w:right w:val="single" w:sz="4" w:space="0" w:color="auto"/>
            </w:tcBorders>
            <w:shd w:val="clear" w:color="auto" w:fill="auto"/>
            <w:noWrap/>
            <w:vAlign w:val="bottom"/>
            <w:hideMark/>
          </w:tcPr>
          <w:p w14:paraId="56EADE78"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64.58</w:t>
            </w:r>
          </w:p>
        </w:tc>
      </w:tr>
      <w:tr w:rsidR="0070192D" w:rsidRPr="00DA4629" w14:paraId="774200F8" w14:textId="77777777" w:rsidTr="00AA6F3A">
        <w:trPr>
          <w:trHeight w:val="301"/>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5236E0B9"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1E58070E"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63</w:t>
            </w:r>
          </w:p>
        </w:tc>
        <w:tc>
          <w:tcPr>
            <w:tcW w:w="2923" w:type="dxa"/>
            <w:tcBorders>
              <w:top w:val="nil"/>
              <w:left w:val="nil"/>
              <w:bottom w:val="single" w:sz="4" w:space="0" w:color="auto"/>
              <w:right w:val="single" w:sz="4" w:space="0" w:color="auto"/>
            </w:tcBorders>
            <w:shd w:val="clear" w:color="auto" w:fill="auto"/>
            <w:noWrap/>
            <w:vAlign w:val="bottom"/>
            <w:hideMark/>
          </w:tcPr>
          <w:p w14:paraId="32136281"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62.22</w:t>
            </w:r>
          </w:p>
        </w:tc>
        <w:tc>
          <w:tcPr>
            <w:tcW w:w="2609" w:type="dxa"/>
            <w:tcBorders>
              <w:top w:val="nil"/>
              <w:left w:val="nil"/>
              <w:bottom w:val="single" w:sz="4" w:space="0" w:color="auto"/>
              <w:right w:val="single" w:sz="4" w:space="0" w:color="auto"/>
            </w:tcBorders>
            <w:shd w:val="clear" w:color="auto" w:fill="auto"/>
            <w:noWrap/>
            <w:vAlign w:val="bottom"/>
            <w:hideMark/>
          </w:tcPr>
          <w:p w14:paraId="2CB6AE1B"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72.92</w:t>
            </w:r>
          </w:p>
        </w:tc>
      </w:tr>
      <w:tr w:rsidR="0070192D" w:rsidRPr="00DA4629" w14:paraId="1B150B66" w14:textId="77777777" w:rsidTr="00AA6F3A">
        <w:trPr>
          <w:trHeight w:val="301"/>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3A2C2F04"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4C148F48"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63</w:t>
            </w:r>
          </w:p>
        </w:tc>
        <w:tc>
          <w:tcPr>
            <w:tcW w:w="2923" w:type="dxa"/>
            <w:tcBorders>
              <w:top w:val="nil"/>
              <w:left w:val="nil"/>
              <w:bottom w:val="single" w:sz="4" w:space="0" w:color="auto"/>
              <w:right w:val="single" w:sz="4" w:space="0" w:color="auto"/>
            </w:tcBorders>
            <w:shd w:val="clear" w:color="auto" w:fill="auto"/>
            <w:noWrap/>
            <w:vAlign w:val="bottom"/>
            <w:hideMark/>
          </w:tcPr>
          <w:p w14:paraId="4BC9AD66"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66.67</w:t>
            </w:r>
          </w:p>
        </w:tc>
        <w:tc>
          <w:tcPr>
            <w:tcW w:w="2609" w:type="dxa"/>
            <w:tcBorders>
              <w:top w:val="nil"/>
              <w:left w:val="nil"/>
              <w:bottom w:val="single" w:sz="4" w:space="0" w:color="auto"/>
              <w:right w:val="single" w:sz="4" w:space="0" w:color="auto"/>
            </w:tcBorders>
            <w:shd w:val="clear" w:color="auto" w:fill="auto"/>
            <w:noWrap/>
            <w:vAlign w:val="bottom"/>
            <w:hideMark/>
          </w:tcPr>
          <w:p w14:paraId="130DFFA5"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68.75</w:t>
            </w:r>
          </w:p>
        </w:tc>
      </w:tr>
      <w:tr w:rsidR="0070192D" w:rsidRPr="00DA4629" w14:paraId="48E13955" w14:textId="77777777" w:rsidTr="00AA6F3A">
        <w:trPr>
          <w:trHeight w:val="301"/>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11631336"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20E4B937"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63</w:t>
            </w:r>
          </w:p>
        </w:tc>
        <w:tc>
          <w:tcPr>
            <w:tcW w:w="2923" w:type="dxa"/>
            <w:tcBorders>
              <w:top w:val="nil"/>
              <w:left w:val="nil"/>
              <w:bottom w:val="single" w:sz="4" w:space="0" w:color="auto"/>
              <w:right w:val="single" w:sz="4" w:space="0" w:color="auto"/>
            </w:tcBorders>
            <w:shd w:val="clear" w:color="auto" w:fill="auto"/>
            <w:noWrap/>
            <w:vAlign w:val="bottom"/>
            <w:hideMark/>
          </w:tcPr>
          <w:p w14:paraId="01A2281C"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71.11</w:t>
            </w:r>
          </w:p>
        </w:tc>
        <w:tc>
          <w:tcPr>
            <w:tcW w:w="2609" w:type="dxa"/>
            <w:tcBorders>
              <w:top w:val="nil"/>
              <w:left w:val="nil"/>
              <w:bottom w:val="single" w:sz="4" w:space="0" w:color="auto"/>
              <w:right w:val="single" w:sz="4" w:space="0" w:color="auto"/>
            </w:tcBorders>
            <w:shd w:val="clear" w:color="auto" w:fill="auto"/>
            <w:noWrap/>
            <w:vAlign w:val="bottom"/>
            <w:hideMark/>
          </w:tcPr>
          <w:p w14:paraId="44E96555"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64.58</w:t>
            </w:r>
          </w:p>
        </w:tc>
      </w:tr>
      <w:tr w:rsidR="0070192D" w:rsidRPr="00DA4629" w14:paraId="671503C4" w14:textId="77777777" w:rsidTr="00AA6F3A">
        <w:trPr>
          <w:trHeight w:val="301"/>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036153D0"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47D9158C"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62</w:t>
            </w:r>
          </w:p>
        </w:tc>
        <w:tc>
          <w:tcPr>
            <w:tcW w:w="2923" w:type="dxa"/>
            <w:tcBorders>
              <w:top w:val="nil"/>
              <w:left w:val="nil"/>
              <w:bottom w:val="single" w:sz="4" w:space="0" w:color="auto"/>
              <w:right w:val="single" w:sz="4" w:space="0" w:color="auto"/>
            </w:tcBorders>
            <w:shd w:val="clear" w:color="auto" w:fill="auto"/>
            <w:noWrap/>
            <w:vAlign w:val="bottom"/>
            <w:hideMark/>
          </w:tcPr>
          <w:p w14:paraId="6E1C8488"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57.78</w:t>
            </w:r>
          </w:p>
        </w:tc>
        <w:tc>
          <w:tcPr>
            <w:tcW w:w="2609" w:type="dxa"/>
            <w:tcBorders>
              <w:top w:val="nil"/>
              <w:left w:val="nil"/>
              <w:bottom w:val="single" w:sz="4" w:space="0" w:color="auto"/>
              <w:right w:val="single" w:sz="4" w:space="0" w:color="auto"/>
            </w:tcBorders>
            <w:shd w:val="clear" w:color="auto" w:fill="auto"/>
            <w:noWrap/>
            <w:vAlign w:val="bottom"/>
            <w:hideMark/>
          </w:tcPr>
          <w:p w14:paraId="57154C17"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75</w:t>
            </w:r>
          </w:p>
        </w:tc>
      </w:tr>
      <w:tr w:rsidR="0070192D" w:rsidRPr="00DA4629" w14:paraId="3D37D0DD" w14:textId="77777777" w:rsidTr="00AA6F3A">
        <w:trPr>
          <w:trHeight w:val="301"/>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2C3E683F"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7131FDE5"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62</w:t>
            </w:r>
          </w:p>
        </w:tc>
        <w:tc>
          <w:tcPr>
            <w:tcW w:w="2923" w:type="dxa"/>
            <w:tcBorders>
              <w:top w:val="nil"/>
              <w:left w:val="nil"/>
              <w:bottom w:val="single" w:sz="4" w:space="0" w:color="auto"/>
              <w:right w:val="single" w:sz="4" w:space="0" w:color="auto"/>
            </w:tcBorders>
            <w:shd w:val="clear" w:color="auto" w:fill="auto"/>
            <w:noWrap/>
            <w:vAlign w:val="bottom"/>
            <w:hideMark/>
          </w:tcPr>
          <w:p w14:paraId="25E61F32"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60</w:t>
            </w:r>
          </w:p>
        </w:tc>
        <w:tc>
          <w:tcPr>
            <w:tcW w:w="2609" w:type="dxa"/>
            <w:tcBorders>
              <w:top w:val="nil"/>
              <w:left w:val="nil"/>
              <w:bottom w:val="single" w:sz="4" w:space="0" w:color="auto"/>
              <w:right w:val="single" w:sz="4" w:space="0" w:color="auto"/>
            </w:tcBorders>
            <w:shd w:val="clear" w:color="auto" w:fill="auto"/>
            <w:noWrap/>
            <w:vAlign w:val="bottom"/>
            <w:hideMark/>
          </w:tcPr>
          <w:p w14:paraId="08479550"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72.92</w:t>
            </w:r>
          </w:p>
        </w:tc>
      </w:tr>
      <w:tr w:rsidR="0070192D" w:rsidRPr="00DA4629" w14:paraId="721DEF9A" w14:textId="77777777" w:rsidTr="00AA6F3A">
        <w:trPr>
          <w:trHeight w:val="301"/>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21548DF9"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43D73B36"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62</w:t>
            </w:r>
          </w:p>
        </w:tc>
        <w:tc>
          <w:tcPr>
            <w:tcW w:w="2923" w:type="dxa"/>
            <w:tcBorders>
              <w:top w:val="nil"/>
              <w:left w:val="nil"/>
              <w:bottom w:val="single" w:sz="4" w:space="0" w:color="auto"/>
              <w:right w:val="single" w:sz="4" w:space="0" w:color="auto"/>
            </w:tcBorders>
            <w:shd w:val="clear" w:color="auto" w:fill="auto"/>
            <w:noWrap/>
            <w:vAlign w:val="bottom"/>
            <w:hideMark/>
          </w:tcPr>
          <w:p w14:paraId="33075179"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62.22</w:t>
            </w:r>
          </w:p>
        </w:tc>
        <w:tc>
          <w:tcPr>
            <w:tcW w:w="2609" w:type="dxa"/>
            <w:tcBorders>
              <w:top w:val="nil"/>
              <w:left w:val="nil"/>
              <w:bottom w:val="single" w:sz="4" w:space="0" w:color="auto"/>
              <w:right w:val="single" w:sz="4" w:space="0" w:color="auto"/>
            </w:tcBorders>
            <w:shd w:val="clear" w:color="auto" w:fill="auto"/>
            <w:noWrap/>
            <w:vAlign w:val="bottom"/>
            <w:hideMark/>
          </w:tcPr>
          <w:p w14:paraId="3ACD540B"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70.83</w:t>
            </w:r>
          </w:p>
        </w:tc>
      </w:tr>
      <w:tr w:rsidR="0070192D" w:rsidRPr="00DA4629" w14:paraId="2547E599" w14:textId="77777777" w:rsidTr="00AA6F3A">
        <w:trPr>
          <w:trHeight w:val="301"/>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017DDD56"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54A0DF6B"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62</w:t>
            </w:r>
          </w:p>
        </w:tc>
        <w:tc>
          <w:tcPr>
            <w:tcW w:w="2923" w:type="dxa"/>
            <w:tcBorders>
              <w:top w:val="nil"/>
              <w:left w:val="nil"/>
              <w:bottom w:val="single" w:sz="4" w:space="0" w:color="auto"/>
              <w:right w:val="single" w:sz="4" w:space="0" w:color="auto"/>
            </w:tcBorders>
            <w:shd w:val="clear" w:color="auto" w:fill="auto"/>
            <w:noWrap/>
            <w:vAlign w:val="bottom"/>
            <w:hideMark/>
          </w:tcPr>
          <w:p w14:paraId="3AA7E809"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62.22</w:t>
            </w:r>
          </w:p>
        </w:tc>
        <w:tc>
          <w:tcPr>
            <w:tcW w:w="2609" w:type="dxa"/>
            <w:tcBorders>
              <w:top w:val="nil"/>
              <w:left w:val="nil"/>
              <w:bottom w:val="single" w:sz="4" w:space="0" w:color="auto"/>
              <w:right w:val="single" w:sz="4" w:space="0" w:color="auto"/>
            </w:tcBorders>
            <w:shd w:val="clear" w:color="auto" w:fill="auto"/>
            <w:noWrap/>
            <w:vAlign w:val="bottom"/>
            <w:hideMark/>
          </w:tcPr>
          <w:p w14:paraId="567D703E"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70.83</w:t>
            </w:r>
          </w:p>
        </w:tc>
      </w:tr>
      <w:tr w:rsidR="0070192D" w:rsidRPr="00DA4629" w14:paraId="20EBB754" w14:textId="77777777" w:rsidTr="00AA6F3A">
        <w:trPr>
          <w:trHeight w:val="301"/>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523FE7B6"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78A915BE"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62</w:t>
            </w:r>
          </w:p>
        </w:tc>
        <w:tc>
          <w:tcPr>
            <w:tcW w:w="2923" w:type="dxa"/>
            <w:tcBorders>
              <w:top w:val="nil"/>
              <w:left w:val="nil"/>
              <w:bottom w:val="single" w:sz="4" w:space="0" w:color="auto"/>
              <w:right w:val="single" w:sz="4" w:space="0" w:color="auto"/>
            </w:tcBorders>
            <w:shd w:val="clear" w:color="auto" w:fill="auto"/>
            <w:noWrap/>
            <w:vAlign w:val="bottom"/>
            <w:hideMark/>
          </w:tcPr>
          <w:p w14:paraId="09B4180E"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64.44</w:t>
            </w:r>
          </w:p>
        </w:tc>
        <w:tc>
          <w:tcPr>
            <w:tcW w:w="2609" w:type="dxa"/>
            <w:tcBorders>
              <w:top w:val="nil"/>
              <w:left w:val="nil"/>
              <w:bottom w:val="single" w:sz="4" w:space="0" w:color="auto"/>
              <w:right w:val="single" w:sz="4" w:space="0" w:color="auto"/>
            </w:tcBorders>
            <w:shd w:val="clear" w:color="auto" w:fill="auto"/>
            <w:noWrap/>
            <w:vAlign w:val="bottom"/>
            <w:hideMark/>
          </w:tcPr>
          <w:p w14:paraId="5D0B98A4"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68.75</w:t>
            </w:r>
          </w:p>
        </w:tc>
      </w:tr>
      <w:tr w:rsidR="0070192D" w:rsidRPr="00DA4629" w14:paraId="163123B5" w14:textId="77777777" w:rsidTr="00AA6F3A">
        <w:trPr>
          <w:trHeight w:val="301"/>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14:paraId="0DE4CCA3" w14:textId="77777777" w:rsidR="0070192D" w:rsidRPr="00DA4629" w:rsidRDefault="0070192D" w:rsidP="00AA6F3A">
            <w:pPr>
              <w:spacing w:after="0"/>
              <w:rPr>
                <w:rFonts w:eastAsia="Times New Roman" w:cstheme="minorHAnsi"/>
                <w:color w:val="000000"/>
              </w:rPr>
            </w:pPr>
            <w:r w:rsidRPr="00DA4629">
              <w:rPr>
                <w:rFonts w:eastAsia="Times New Roman" w:cstheme="minorHAnsi"/>
                <w:color w:val="000000"/>
              </w:rPr>
              <w:t> </w:t>
            </w:r>
          </w:p>
        </w:tc>
        <w:tc>
          <w:tcPr>
            <w:tcW w:w="2440" w:type="dxa"/>
            <w:tcBorders>
              <w:top w:val="nil"/>
              <w:left w:val="nil"/>
              <w:bottom w:val="single" w:sz="4" w:space="0" w:color="auto"/>
              <w:right w:val="single" w:sz="4" w:space="0" w:color="auto"/>
            </w:tcBorders>
            <w:shd w:val="clear" w:color="auto" w:fill="auto"/>
            <w:noWrap/>
            <w:vAlign w:val="bottom"/>
            <w:hideMark/>
          </w:tcPr>
          <w:p w14:paraId="1D8B48C2"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62</w:t>
            </w:r>
          </w:p>
        </w:tc>
        <w:tc>
          <w:tcPr>
            <w:tcW w:w="2923" w:type="dxa"/>
            <w:tcBorders>
              <w:top w:val="nil"/>
              <w:left w:val="nil"/>
              <w:bottom w:val="single" w:sz="4" w:space="0" w:color="auto"/>
              <w:right w:val="single" w:sz="4" w:space="0" w:color="auto"/>
            </w:tcBorders>
            <w:shd w:val="clear" w:color="auto" w:fill="auto"/>
            <w:noWrap/>
            <w:vAlign w:val="bottom"/>
            <w:hideMark/>
          </w:tcPr>
          <w:p w14:paraId="0372EF28"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64.44</w:t>
            </w:r>
          </w:p>
        </w:tc>
        <w:tc>
          <w:tcPr>
            <w:tcW w:w="2609" w:type="dxa"/>
            <w:tcBorders>
              <w:top w:val="nil"/>
              <w:left w:val="nil"/>
              <w:bottom w:val="single" w:sz="4" w:space="0" w:color="auto"/>
              <w:right w:val="single" w:sz="4" w:space="0" w:color="auto"/>
            </w:tcBorders>
            <w:shd w:val="clear" w:color="auto" w:fill="auto"/>
            <w:noWrap/>
            <w:vAlign w:val="bottom"/>
            <w:hideMark/>
          </w:tcPr>
          <w:p w14:paraId="6B4D793E" w14:textId="77777777" w:rsidR="0070192D" w:rsidRPr="00DA4629" w:rsidRDefault="0070192D" w:rsidP="00AA6F3A">
            <w:pPr>
              <w:spacing w:after="0"/>
              <w:jc w:val="right"/>
              <w:rPr>
                <w:rFonts w:eastAsia="Times New Roman" w:cstheme="minorHAnsi"/>
                <w:color w:val="000000"/>
              </w:rPr>
            </w:pPr>
            <w:r w:rsidRPr="00DA4629">
              <w:rPr>
                <w:rFonts w:eastAsia="Times New Roman" w:cstheme="minorHAnsi"/>
                <w:color w:val="000000"/>
              </w:rPr>
              <w:t>68.75</w:t>
            </w:r>
          </w:p>
        </w:tc>
      </w:tr>
      <w:tr w:rsidR="0070192D" w:rsidRPr="00DA4629" w14:paraId="5F67A48F" w14:textId="77777777" w:rsidTr="00AA6F3A">
        <w:trPr>
          <w:trHeight w:val="301"/>
        </w:trPr>
        <w:tc>
          <w:tcPr>
            <w:tcW w:w="1159" w:type="dxa"/>
            <w:tcBorders>
              <w:top w:val="nil"/>
              <w:left w:val="single" w:sz="4" w:space="0" w:color="auto"/>
              <w:bottom w:val="single" w:sz="4" w:space="0" w:color="auto"/>
              <w:right w:val="single" w:sz="4" w:space="0" w:color="auto"/>
            </w:tcBorders>
            <w:shd w:val="clear" w:color="000000" w:fill="B4C6E7"/>
            <w:noWrap/>
            <w:vAlign w:val="bottom"/>
            <w:hideMark/>
          </w:tcPr>
          <w:p w14:paraId="763384AF" w14:textId="77777777" w:rsidR="0070192D" w:rsidRPr="00DA4629" w:rsidRDefault="0070192D" w:rsidP="00AA6F3A">
            <w:pPr>
              <w:spacing w:after="0"/>
              <w:rPr>
                <w:rFonts w:eastAsia="Times New Roman" w:cstheme="minorHAnsi"/>
                <w:i/>
                <w:iCs/>
                <w:color w:val="000000"/>
              </w:rPr>
            </w:pPr>
            <w:r w:rsidRPr="00DA4629">
              <w:rPr>
                <w:rFonts w:eastAsia="Times New Roman" w:cstheme="minorHAnsi"/>
                <w:i/>
                <w:iCs/>
                <w:color w:val="000000"/>
              </w:rPr>
              <w:t>average</w:t>
            </w:r>
          </w:p>
        </w:tc>
        <w:tc>
          <w:tcPr>
            <w:tcW w:w="2440" w:type="dxa"/>
            <w:tcBorders>
              <w:top w:val="nil"/>
              <w:left w:val="nil"/>
              <w:bottom w:val="single" w:sz="4" w:space="0" w:color="auto"/>
              <w:right w:val="single" w:sz="4" w:space="0" w:color="auto"/>
            </w:tcBorders>
            <w:shd w:val="clear" w:color="000000" w:fill="B4C6E7"/>
            <w:noWrap/>
            <w:vAlign w:val="bottom"/>
            <w:hideMark/>
          </w:tcPr>
          <w:p w14:paraId="317614AD" w14:textId="77777777" w:rsidR="0070192D" w:rsidRPr="00DA4629" w:rsidRDefault="0070192D" w:rsidP="00AA6F3A">
            <w:pPr>
              <w:spacing w:after="0"/>
              <w:jc w:val="right"/>
              <w:rPr>
                <w:rFonts w:eastAsia="Times New Roman" w:cstheme="minorHAnsi"/>
                <w:i/>
                <w:iCs/>
                <w:color w:val="000000"/>
              </w:rPr>
            </w:pPr>
            <w:r w:rsidRPr="00DA4629">
              <w:rPr>
                <w:rFonts w:eastAsia="Times New Roman" w:cstheme="minorHAnsi"/>
                <w:i/>
                <w:iCs/>
                <w:color w:val="000000"/>
              </w:rPr>
              <w:t>62.5</w:t>
            </w:r>
          </w:p>
        </w:tc>
        <w:tc>
          <w:tcPr>
            <w:tcW w:w="2923" w:type="dxa"/>
            <w:tcBorders>
              <w:top w:val="nil"/>
              <w:left w:val="nil"/>
              <w:bottom w:val="single" w:sz="4" w:space="0" w:color="auto"/>
              <w:right w:val="single" w:sz="4" w:space="0" w:color="auto"/>
            </w:tcBorders>
            <w:shd w:val="clear" w:color="000000" w:fill="B4C6E7"/>
            <w:noWrap/>
            <w:vAlign w:val="bottom"/>
            <w:hideMark/>
          </w:tcPr>
          <w:p w14:paraId="1A04084B" w14:textId="77777777" w:rsidR="0070192D" w:rsidRPr="00DA4629" w:rsidRDefault="0070192D" w:rsidP="00AA6F3A">
            <w:pPr>
              <w:spacing w:after="0"/>
              <w:jc w:val="right"/>
              <w:rPr>
                <w:rFonts w:eastAsia="Times New Roman" w:cstheme="minorHAnsi"/>
                <w:i/>
                <w:iCs/>
                <w:color w:val="000000"/>
              </w:rPr>
            </w:pPr>
            <w:r w:rsidRPr="00DA4629">
              <w:rPr>
                <w:rFonts w:eastAsia="Times New Roman" w:cstheme="minorHAnsi"/>
                <w:i/>
                <w:iCs/>
                <w:color w:val="000000"/>
              </w:rPr>
              <w:t>64.443</w:t>
            </w:r>
          </w:p>
        </w:tc>
        <w:tc>
          <w:tcPr>
            <w:tcW w:w="2609" w:type="dxa"/>
            <w:tcBorders>
              <w:top w:val="nil"/>
              <w:left w:val="nil"/>
              <w:bottom w:val="single" w:sz="4" w:space="0" w:color="auto"/>
              <w:right w:val="single" w:sz="4" w:space="0" w:color="auto"/>
            </w:tcBorders>
            <w:shd w:val="clear" w:color="000000" w:fill="B4C6E7"/>
            <w:noWrap/>
            <w:vAlign w:val="bottom"/>
            <w:hideMark/>
          </w:tcPr>
          <w:p w14:paraId="27BED7C0" w14:textId="77777777" w:rsidR="0070192D" w:rsidRPr="00DA4629" w:rsidRDefault="0070192D" w:rsidP="00AA6F3A">
            <w:pPr>
              <w:spacing w:after="0"/>
              <w:jc w:val="right"/>
              <w:rPr>
                <w:rFonts w:eastAsia="Times New Roman" w:cstheme="minorHAnsi"/>
                <w:i/>
                <w:iCs/>
                <w:color w:val="000000"/>
              </w:rPr>
            </w:pPr>
            <w:r w:rsidRPr="00DA4629">
              <w:rPr>
                <w:rFonts w:eastAsia="Times New Roman" w:cstheme="minorHAnsi"/>
                <w:i/>
                <w:iCs/>
                <w:color w:val="000000"/>
              </w:rPr>
              <w:t>69.791</w:t>
            </w:r>
          </w:p>
        </w:tc>
      </w:tr>
      <w:tr w:rsidR="0070192D" w:rsidRPr="00DA4629" w14:paraId="619BC04D" w14:textId="77777777" w:rsidTr="00AA6F3A">
        <w:trPr>
          <w:trHeight w:val="301"/>
        </w:trPr>
        <w:tc>
          <w:tcPr>
            <w:tcW w:w="1159" w:type="dxa"/>
            <w:tcBorders>
              <w:top w:val="nil"/>
              <w:left w:val="single" w:sz="4" w:space="0" w:color="auto"/>
              <w:bottom w:val="single" w:sz="4" w:space="0" w:color="auto"/>
              <w:right w:val="single" w:sz="4" w:space="0" w:color="auto"/>
            </w:tcBorders>
            <w:shd w:val="clear" w:color="000000" w:fill="B4C6E7"/>
            <w:noWrap/>
            <w:vAlign w:val="bottom"/>
            <w:hideMark/>
          </w:tcPr>
          <w:p w14:paraId="2620EA8D" w14:textId="77777777" w:rsidR="0070192D" w:rsidRPr="00DA4629" w:rsidRDefault="007B4583" w:rsidP="00AA6F3A">
            <w:pPr>
              <w:spacing w:after="0"/>
              <w:rPr>
                <w:rFonts w:eastAsia="Times New Roman" w:cstheme="minorHAnsi"/>
                <w:i/>
                <w:iCs/>
                <w:color w:val="000000"/>
              </w:rPr>
            </w:pPr>
            <w:r w:rsidRPr="00DA4629">
              <w:rPr>
                <w:rFonts w:eastAsia="Times New Roman" w:cstheme="minorHAnsi"/>
                <w:i/>
                <w:iCs/>
                <w:color w:val="000000"/>
              </w:rPr>
              <w:t>S</w:t>
            </w:r>
            <w:r w:rsidR="0070192D" w:rsidRPr="00DA4629">
              <w:rPr>
                <w:rFonts w:eastAsia="Times New Roman" w:cstheme="minorHAnsi"/>
                <w:i/>
                <w:iCs/>
                <w:color w:val="000000"/>
              </w:rPr>
              <w:t>td</w:t>
            </w:r>
            <w:r>
              <w:rPr>
                <w:rFonts w:eastAsia="Times New Roman" w:cstheme="minorHAnsi"/>
                <w:i/>
                <w:iCs/>
                <w:color w:val="000000"/>
              </w:rPr>
              <w:t>.</w:t>
            </w:r>
            <w:r w:rsidR="0070192D" w:rsidRPr="00DA4629">
              <w:rPr>
                <w:rFonts w:eastAsia="Times New Roman" w:cstheme="minorHAnsi"/>
                <w:i/>
                <w:iCs/>
                <w:color w:val="000000"/>
              </w:rPr>
              <w:t xml:space="preserve"> dev</w:t>
            </w:r>
          </w:p>
        </w:tc>
        <w:tc>
          <w:tcPr>
            <w:tcW w:w="2440" w:type="dxa"/>
            <w:tcBorders>
              <w:top w:val="nil"/>
              <w:left w:val="nil"/>
              <w:bottom w:val="single" w:sz="4" w:space="0" w:color="auto"/>
              <w:right w:val="single" w:sz="4" w:space="0" w:color="auto"/>
            </w:tcBorders>
            <w:shd w:val="clear" w:color="000000" w:fill="B4C6E7"/>
            <w:noWrap/>
            <w:vAlign w:val="bottom"/>
            <w:hideMark/>
          </w:tcPr>
          <w:p w14:paraId="57D2EC94" w14:textId="77777777" w:rsidR="0070192D" w:rsidRPr="00DA4629" w:rsidRDefault="0070192D" w:rsidP="00AA6F3A">
            <w:pPr>
              <w:spacing w:after="0"/>
              <w:jc w:val="right"/>
              <w:rPr>
                <w:rFonts w:eastAsia="Times New Roman" w:cstheme="minorHAnsi"/>
                <w:i/>
                <w:iCs/>
                <w:color w:val="000000"/>
              </w:rPr>
            </w:pPr>
            <w:r w:rsidRPr="00DA4629">
              <w:rPr>
                <w:rFonts w:eastAsia="Times New Roman" w:cstheme="minorHAnsi"/>
                <w:i/>
                <w:iCs/>
                <w:color w:val="000000"/>
              </w:rPr>
              <w:t>0.707106781</w:t>
            </w:r>
          </w:p>
        </w:tc>
        <w:tc>
          <w:tcPr>
            <w:tcW w:w="2923" w:type="dxa"/>
            <w:tcBorders>
              <w:top w:val="nil"/>
              <w:left w:val="nil"/>
              <w:bottom w:val="single" w:sz="4" w:space="0" w:color="auto"/>
              <w:right w:val="single" w:sz="4" w:space="0" w:color="auto"/>
            </w:tcBorders>
            <w:shd w:val="clear" w:color="000000" w:fill="B4C6E7"/>
            <w:noWrap/>
            <w:vAlign w:val="bottom"/>
            <w:hideMark/>
          </w:tcPr>
          <w:p w14:paraId="51CABCEF" w14:textId="77777777" w:rsidR="0070192D" w:rsidRPr="00DA4629" w:rsidRDefault="0070192D" w:rsidP="00AA6F3A">
            <w:pPr>
              <w:spacing w:after="0"/>
              <w:jc w:val="right"/>
              <w:rPr>
                <w:rFonts w:eastAsia="Times New Roman" w:cstheme="minorHAnsi"/>
                <w:i/>
                <w:iCs/>
                <w:color w:val="000000"/>
              </w:rPr>
            </w:pPr>
            <w:r w:rsidRPr="00DA4629">
              <w:rPr>
                <w:rFonts w:eastAsia="Times New Roman" w:cstheme="minorHAnsi"/>
                <w:i/>
                <w:iCs/>
                <w:color w:val="000000"/>
              </w:rPr>
              <w:t>4.79986354</w:t>
            </w:r>
          </w:p>
        </w:tc>
        <w:tc>
          <w:tcPr>
            <w:tcW w:w="2609" w:type="dxa"/>
            <w:tcBorders>
              <w:top w:val="nil"/>
              <w:left w:val="nil"/>
              <w:bottom w:val="single" w:sz="4" w:space="0" w:color="auto"/>
              <w:right w:val="single" w:sz="4" w:space="0" w:color="auto"/>
            </w:tcBorders>
            <w:shd w:val="clear" w:color="000000" w:fill="B4C6E7"/>
            <w:noWrap/>
            <w:vAlign w:val="bottom"/>
            <w:hideMark/>
          </w:tcPr>
          <w:p w14:paraId="69BF0E7D" w14:textId="77777777" w:rsidR="0070192D" w:rsidRPr="00DA4629" w:rsidRDefault="0070192D" w:rsidP="00AA6F3A">
            <w:pPr>
              <w:spacing w:after="0"/>
              <w:jc w:val="right"/>
              <w:rPr>
                <w:rFonts w:eastAsia="Times New Roman" w:cstheme="minorHAnsi"/>
                <w:i/>
                <w:iCs/>
                <w:color w:val="000000"/>
              </w:rPr>
            </w:pPr>
            <w:r w:rsidRPr="00DA4629">
              <w:rPr>
                <w:rFonts w:eastAsia="Times New Roman" w:cstheme="minorHAnsi"/>
                <w:i/>
                <w:iCs/>
                <w:color w:val="000000"/>
              </w:rPr>
              <w:t>3.438896625</w:t>
            </w:r>
          </w:p>
        </w:tc>
      </w:tr>
    </w:tbl>
    <w:p w14:paraId="2F2D4395" w14:textId="77777777" w:rsidR="0070192D" w:rsidRPr="00814402" w:rsidRDefault="0070192D" w:rsidP="0070192D">
      <w:pPr>
        <w:rPr>
          <w:rFonts w:cstheme="minorHAnsi"/>
          <w:b/>
        </w:rPr>
      </w:pPr>
    </w:p>
    <w:p w14:paraId="76867D66" w14:textId="77777777" w:rsidR="0070192D" w:rsidRPr="001A493A" w:rsidRDefault="00E028FD" w:rsidP="00E0157D">
      <w:pPr>
        <w:spacing w:line="480" w:lineRule="auto"/>
        <w:rPr>
          <w:rFonts w:cstheme="minorHAnsi"/>
          <w:i/>
        </w:rPr>
      </w:pPr>
      <w:r>
        <w:rPr>
          <w:rFonts w:cstheme="minorHAnsi"/>
          <w:i/>
        </w:rPr>
        <w:t xml:space="preserve">For this </w:t>
      </w:r>
      <w:r w:rsidR="00AF386A">
        <w:rPr>
          <w:rFonts w:cstheme="minorHAnsi"/>
          <w:i/>
        </w:rPr>
        <w:t xml:space="preserve">case, </w:t>
      </w:r>
      <w:r w:rsidR="00AF386A" w:rsidRPr="001A493A">
        <w:rPr>
          <w:rFonts w:cstheme="minorHAnsi"/>
          <w:i/>
        </w:rPr>
        <w:t>the</w:t>
      </w:r>
      <w:r w:rsidR="0070192D" w:rsidRPr="001A493A">
        <w:rPr>
          <w:rFonts w:cstheme="minorHAnsi"/>
          <w:i/>
        </w:rPr>
        <w:t xml:space="preserve"> averages are higher for small masks and the variances (comparing small and large) are similar. Overall, the success rate from small masks has slightly better performance than the large masks. </w:t>
      </w:r>
    </w:p>
    <w:p w14:paraId="20859CD4" w14:textId="77777777" w:rsidR="0070192D" w:rsidRPr="00C70DD5" w:rsidRDefault="0070192D" w:rsidP="0070192D">
      <w:pPr>
        <w:rPr>
          <w:rFonts w:cstheme="minorHAnsi"/>
          <w:b/>
          <w:szCs w:val="24"/>
          <w:u w:val="single"/>
        </w:rPr>
      </w:pPr>
      <w:r w:rsidRPr="00C70DD5">
        <w:rPr>
          <w:rFonts w:cstheme="minorHAnsi"/>
          <w:b/>
          <w:szCs w:val="24"/>
          <w:u w:val="single"/>
        </w:rPr>
        <w:t>Texture distance = 9; the 10 best results</w:t>
      </w:r>
    </w:p>
    <w:p w14:paraId="40DE44B6" w14:textId="77777777" w:rsidR="0070192D" w:rsidRPr="00C70DD5" w:rsidRDefault="0070192D" w:rsidP="0070192D">
      <w:pPr>
        <w:rPr>
          <w:rFonts w:cstheme="minorHAnsi"/>
          <w:b/>
          <w:szCs w:val="24"/>
        </w:rPr>
      </w:pPr>
      <w:r w:rsidRPr="00C70DD5">
        <w:rPr>
          <w:rFonts w:cstheme="minorHAnsi"/>
          <w:b/>
          <w:szCs w:val="24"/>
        </w:rPr>
        <w:t>Large mask</w:t>
      </w:r>
    </w:p>
    <w:tbl>
      <w:tblPr>
        <w:tblW w:w="8770" w:type="dxa"/>
        <w:tblInd w:w="-5" w:type="dxa"/>
        <w:tblLook w:val="04A0" w:firstRow="1" w:lastRow="0" w:firstColumn="1" w:lastColumn="0" w:noHBand="0" w:noVBand="1"/>
      </w:tblPr>
      <w:tblGrid>
        <w:gridCol w:w="1113"/>
        <w:gridCol w:w="2343"/>
        <w:gridCol w:w="2808"/>
        <w:gridCol w:w="2506"/>
      </w:tblGrid>
      <w:tr w:rsidR="0070192D" w:rsidRPr="00882222" w14:paraId="7538A76B" w14:textId="77777777" w:rsidTr="00AA6F3A">
        <w:trPr>
          <w:trHeight w:val="309"/>
        </w:trPr>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FECFD6"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43" w:type="dxa"/>
            <w:tcBorders>
              <w:top w:val="single" w:sz="4" w:space="0" w:color="auto"/>
              <w:left w:val="nil"/>
              <w:bottom w:val="single" w:sz="4" w:space="0" w:color="auto"/>
              <w:right w:val="single" w:sz="4" w:space="0" w:color="auto"/>
            </w:tcBorders>
            <w:shd w:val="clear" w:color="auto" w:fill="auto"/>
            <w:noWrap/>
            <w:vAlign w:val="bottom"/>
            <w:hideMark/>
          </w:tcPr>
          <w:p w14:paraId="2F7816CA" w14:textId="77777777" w:rsidR="0070192D" w:rsidRPr="00882222" w:rsidRDefault="0070192D" w:rsidP="00AA6F3A">
            <w:pPr>
              <w:spacing w:after="0"/>
              <w:jc w:val="center"/>
              <w:rPr>
                <w:rFonts w:eastAsia="Times New Roman" w:cstheme="minorHAnsi"/>
                <w:b/>
                <w:color w:val="000000"/>
              </w:rPr>
            </w:pPr>
            <w:r w:rsidRPr="00882222">
              <w:rPr>
                <w:rFonts w:eastAsia="Times New Roman" w:cstheme="minorHAnsi"/>
                <w:b/>
                <w:color w:val="000000"/>
              </w:rPr>
              <w:t xml:space="preserve"> # Correct (out of 93)</w:t>
            </w:r>
          </w:p>
        </w:tc>
        <w:tc>
          <w:tcPr>
            <w:tcW w:w="2808" w:type="dxa"/>
            <w:tcBorders>
              <w:top w:val="single" w:sz="4" w:space="0" w:color="auto"/>
              <w:left w:val="nil"/>
              <w:bottom w:val="single" w:sz="4" w:space="0" w:color="auto"/>
              <w:right w:val="single" w:sz="4" w:space="0" w:color="auto"/>
            </w:tcBorders>
            <w:shd w:val="clear" w:color="auto" w:fill="auto"/>
            <w:noWrap/>
            <w:vAlign w:val="bottom"/>
            <w:hideMark/>
          </w:tcPr>
          <w:p w14:paraId="2D0F1941" w14:textId="77777777" w:rsidR="0070192D" w:rsidRPr="00882222" w:rsidRDefault="0070192D" w:rsidP="00AA6F3A">
            <w:pPr>
              <w:spacing w:after="0"/>
              <w:jc w:val="center"/>
              <w:rPr>
                <w:rFonts w:eastAsia="Times New Roman" w:cstheme="minorHAnsi"/>
                <w:b/>
                <w:color w:val="000000"/>
              </w:rPr>
            </w:pPr>
            <w:r w:rsidRPr="00882222">
              <w:rPr>
                <w:rFonts w:eastAsia="Times New Roman" w:cstheme="minorHAnsi"/>
                <w:b/>
                <w:color w:val="000000"/>
              </w:rPr>
              <w:t xml:space="preserve">%Success </w:t>
            </w:r>
            <w:proofErr w:type="spellStart"/>
            <w:r w:rsidRPr="00814402">
              <w:rPr>
                <w:rFonts w:eastAsia="Times New Roman" w:cstheme="minorHAnsi"/>
                <w:b/>
                <w:color w:val="000000"/>
              </w:rPr>
              <w:t>NoSyrinx</w:t>
            </w:r>
            <w:proofErr w:type="spellEnd"/>
            <w:r w:rsidRPr="00882222">
              <w:rPr>
                <w:rFonts w:eastAsia="Times New Roman" w:cstheme="minorHAnsi"/>
                <w:b/>
                <w:color w:val="000000"/>
              </w:rPr>
              <w:t xml:space="preserve"> Class </w:t>
            </w:r>
          </w:p>
        </w:tc>
        <w:tc>
          <w:tcPr>
            <w:tcW w:w="2506" w:type="dxa"/>
            <w:tcBorders>
              <w:top w:val="single" w:sz="4" w:space="0" w:color="auto"/>
              <w:left w:val="nil"/>
              <w:bottom w:val="single" w:sz="4" w:space="0" w:color="auto"/>
              <w:right w:val="single" w:sz="4" w:space="0" w:color="auto"/>
            </w:tcBorders>
            <w:shd w:val="clear" w:color="auto" w:fill="auto"/>
            <w:noWrap/>
            <w:vAlign w:val="bottom"/>
            <w:hideMark/>
          </w:tcPr>
          <w:p w14:paraId="37488C3C" w14:textId="77777777" w:rsidR="0070192D" w:rsidRPr="00882222" w:rsidRDefault="0070192D" w:rsidP="00AA6F3A">
            <w:pPr>
              <w:spacing w:after="0"/>
              <w:jc w:val="center"/>
              <w:rPr>
                <w:rFonts w:eastAsia="Times New Roman" w:cstheme="minorHAnsi"/>
                <w:b/>
                <w:color w:val="000000"/>
              </w:rPr>
            </w:pPr>
            <w:r w:rsidRPr="00882222">
              <w:rPr>
                <w:rFonts w:eastAsia="Times New Roman" w:cstheme="minorHAnsi"/>
                <w:b/>
                <w:color w:val="000000"/>
              </w:rPr>
              <w:t xml:space="preserve">%Success syrinx Class </w:t>
            </w:r>
          </w:p>
        </w:tc>
      </w:tr>
      <w:tr w:rsidR="0070192D" w:rsidRPr="00882222" w14:paraId="6CBFAD5C" w14:textId="77777777" w:rsidTr="00AA6F3A">
        <w:trPr>
          <w:trHeight w:val="309"/>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197BBAF8"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43" w:type="dxa"/>
            <w:tcBorders>
              <w:top w:val="nil"/>
              <w:left w:val="nil"/>
              <w:bottom w:val="single" w:sz="4" w:space="0" w:color="auto"/>
              <w:right w:val="single" w:sz="4" w:space="0" w:color="auto"/>
            </w:tcBorders>
            <w:shd w:val="clear" w:color="auto" w:fill="auto"/>
            <w:noWrap/>
            <w:vAlign w:val="bottom"/>
            <w:hideMark/>
          </w:tcPr>
          <w:p w14:paraId="3AC082C0"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65</w:t>
            </w:r>
          </w:p>
        </w:tc>
        <w:tc>
          <w:tcPr>
            <w:tcW w:w="2808" w:type="dxa"/>
            <w:tcBorders>
              <w:top w:val="nil"/>
              <w:left w:val="nil"/>
              <w:bottom w:val="single" w:sz="4" w:space="0" w:color="auto"/>
              <w:right w:val="single" w:sz="4" w:space="0" w:color="auto"/>
            </w:tcBorders>
            <w:shd w:val="clear" w:color="auto" w:fill="auto"/>
            <w:noWrap/>
            <w:vAlign w:val="bottom"/>
            <w:hideMark/>
          </w:tcPr>
          <w:p w14:paraId="0664E49B"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73.33</w:t>
            </w:r>
          </w:p>
        </w:tc>
        <w:tc>
          <w:tcPr>
            <w:tcW w:w="2506" w:type="dxa"/>
            <w:tcBorders>
              <w:top w:val="nil"/>
              <w:left w:val="nil"/>
              <w:bottom w:val="single" w:sz="4" w:space="0" w:color="auto"/>
              <w:right w:val="single" w:sz="4" w:space="0" w:color="auto"/>
            </w:tcBorders>
            <w:shd w:val="clear" w:color="auto" w:fill="auto"/>
            <w:noWrap/>
            <w:vAlign w:val="bottom"/>
            <w:hideMark/>
          </w:tcPr>
          <w:p w14:paraId="67A2D484"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66.67</w:t>
            </w:r>
          </w:p>
        </w:tc>
      </w:tr>
      <w:tr w:rsidR="0070192D" w:rsidRPr="00882222" w14:paraId="17283BB2" w14:textId="77777777" w:rsidTr="00AA6F3A">
        <w:trPr>
          <w:trHeight w:val="309"/>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106A815C"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43" w:type="dxa"/>
            <w:tcBorders>
              <w:top w:val="nil"/>
              <w:left w:val="nil"/>
              <w:bottom w:val="single" w:sz="4" w:space="0" w:color="auto"/>
              <w:right w:val="single" w:sz="4" w:space="0" w:color="auto"/>
            </w:tcBorders>
            <w:shd w:val="clear" w:color="auto" w:fill="auto"/>
            <w:noWrap/>
            <w:vAlign w:val="bottom"/>
            <w:hideMark/>
          </w:tcPr>
          <w:p w14:paraId="60F15F4A"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62</w:t>
            </w:r>
          </w:p>
        </w:tc>
        <w:tc>
          <w:tcPr>
            <w:tcW w:w="2808" w:type="dxa"/>
            <w:tcBorders>
              <w:top w:val="nil"/>
              <w:left w:val="nil"/>
              <w:bottom w:val="single" w:sz="4" w:space="0" w:color="auto"/>
              <w:right w:val="single" w:sz="4" w:space="0" w:color="auto"/>
            </w:tcBorders>
            <w:shd w:val="clear" w:color="auto" w:fill="auto"/>
            <w:noWrap/>
            <w:vAlign w:val="bottom"/>
            <w:hideMark/>
          </w:tcPr>
          <w:p w14:paraId="26E194EB"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66.67</w:t>
            </w:r>
          </w:p>
        </w:tc>
        <w:tc>
          <w:tcPr>
            <w:tcW w:w="2506" w:type="dxa"/>
            <w:tcBorders>
              <w:top w:val="nil"/>
              <w:left w:val="nil"/>
              <w:bottom w:val="single" w:sz="4" w:space="0" w:color="auto"/>
              <w:right w:val="single" w:sz="4" w:space="0" w:color="auto"/>
            </w:tcBorders>
            <w:shd w:val="clear" w:color="auto" w:fill="auto"/>
            <w:noWrap/>
            <w:vAlign w:val="bottom"/>
            <w:hideMark/>
          </w:tcPr>
          <w:p w14:paraId="371AB897"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66.67</w:t>
            </w:r>
          </w:p>
        </w:tc>
      </w:tr>
      <w:tr w:rsidR="0070192D" w:rsidRPr="00882222" w14:paraId="5B51D34C" w14:textId="77777777" w:rsidTr="00AA6F3A">
        <w:trPr>
          <w:trHeight w:val="309"/>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7D86D009"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43" w:type="dxa"/>
            <w:tcBorders>
              <w:top w:val="nil"/>
              <w:left w:val="nil"/>
              <w:bottom w:val="single" w:sz="4" w:space="0" w:color="auto"/>
              <w:right w:val="single" w:sz="4" w:space="0" w:color="auto"/>
            </w:tcBorders>
            <w:shd w:val="clear" w:color="auto" w:fill="auto"/>
            <w:noWrap/>
            <w:vAlign w:val="bottom"/>
            <w:hideMark/>
          </w:tcPr>
          <w:p w14:paraId="37E7E833"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61</w:t>
            </w:r>
          </w:p>
        </w:tc>
        <w:tc>
          <w:tcPr>
            <w:tcW w:w="2808" w:type="dxa"/>
            <w:tcBorders>
              <w:top w:val="nil"/>
              <w:left w:val="nil"/>
              <w:bottom w:val="single" w:sz="4" w:space="0" w:color="auto"/>
              <w:right w:val="single" w:sz="4" w:space="0" w:color="auto"/>
            </w:tcBorders>
            <w:shd w:val="clear" w:color="auto" w:fill="auto"/>
            <w:noWrap/>
            <w:vAlign w:val="bottom"/>
            <w:hideMark/>
          </w:tcPr>
          <w:p w14:paraId="56C3BAFA"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60</w:t>
            </w:r>
          </w:p>
        </w:tc>
        <w:tc>
          <w:tcPr>
            <w:tcW w:w="2506" w:type="dxa"/>
            <w:tcBorders>
              <w:top w:val="nil"/>
              <w:left w:val="nil"/>
              <w:bottom w:val="single" w:sz="4" w:space="0" w:color="auto"/>
              <w:right w:val="single" w:sz="4" w:space="0" w:color="auto"/>
            </w:tcBorders>
            <w:shd w:val="clear" w:color="auto" w:fill="auto"/>
            <w:noWrap/>
            <w:vAlign w:val="bottom"/>
            <w:hideMark/>
          </w:tcPr>
          <w:p w14:paraId="2DE8E97B"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70.83</w:t>
            </w:r>
          </w:p>
        </w:tc>
      </w:tr>
      <w:tr w:rsidR="0070192D" w:rsidRPr="00882222" w14:paraId="7C2E32B1" w14:textId="77777777" w:rsidTr="00AA6F3A">
        <w:trPr>
          <w:trHeight w:val="309"/>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6D23EC9D"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43" w:type="dxa"/>
            <w:tcBorders>
              <w:top w:val="nil"/>
              <w:left w:val="nil"/>
              <w:bottom w:val="single" w:sz="4" w:space="0" w:color="auto"/>
              <w:right w:val="single" w:sz="4" w:space="0" w:color="auto"/>
            </w:tcBorders>
            <w:shd w:val="clear" w:color="auto" w:fill="auto"/>
            <w:noWrap/>
            <w:vAlign w:val="bottom"/>
            <w:hideMark/>
          </w:tcPr>
          <w:p w14:paraId="1639335B"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61</w:t>
            </w:r>
          </w:p>
        </w:tc>
        <w:tc>
          <w:tcPr>
            <w:tcW w:w="2808" w:type="dxa"/>
            <w:tcBorders>
              <w:top w:val="nil"/>
              <w:left w:val="nil"/>
              <w:bottom w:val="single" w:sz="4" w:space="0" w:color="auto"/>
              <w:right w:val="single" w:sz="4" w:space="0" w:color="auto"/>
            </w:tcBorders>
            <w:shd w:val="clear" w:color="auto" w:fill="auto"/>
            <w:noWrap/>
            <w:vAlign w:val="bottom"/>
            <w:hideMark/>
          </w:tcPr>
          <w:p w14:paraId="2B73E853"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64.44</w:t>
            </w:r>
          </w:p>
        </w:tc>
        <w:tc>
          <w:tcPr>
            <w:tcW w:w="2506" w:type="dxa"/>
            <w:tcBorders>
              <w:top w:val="nil"/>
              <w:left w:val="nil"/>
              <w:bottom w:val="single" w:sz="4" w:space="0" w:color="auto"/>
              <w:right w:val="single" w:sz="4" w:space="0" w:color="auto"/>
            </w:tcBorders>
            <w:shd w:val="clear" w:color="auto" w:fill="auto"/>
            <w:noWrap/>
            <w:vAlign w:val="bottom"/>
            <w:hideMark/>
          </w:tcPr>
          <w:p w14:paraId="18A48FD2"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66.67</w:t>
            </w:r>
          </w:p>
        </w:tc>
      </w:tr>
      <w:tr w:rsidR="0070192D" w:rsidRPr="00882222" w14:paraId="1A1FE593" w14:textId="77777777" w:rsidTr="00AA6F3A">
        <w:trPr>
          <w:trHeight w:val="309"/>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135BB47A"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lastRenderedPageBreak/>
              <w:t> </w:t>
            </w:r>
          </w:p>
        </w:tc>
        <w:tc>
          <w:tcPr>
            <w:tcW w:w="2343" w:type="dxa"/>
            <w:tcBorders>
              <w:top w:val="nil"/>
              <w:left w:val="nil"/>
              <w:bottom w:val="single" w:sz="4" w:space="0" w:color="auto"/>
              <w:right w:val="single" w:sz="4" w:space="0" w:color="auto"/>
            </w:tcBorders>
            <w:shd w:val="clear" w:color="auto" w:fill="auto"/>
            <w:noWrap/>
            <w:vAlign w:val="bottom"/>
            <w:hideMark/>
          </w:tcPr>
          <w:p w14:paraId="40276FAE"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60</w:t>
            </w:r>
          </w:p>
        </w:tc>
        <w:tc>
          <w:tcPr>
            <w:tcW w:w="2808" w:type="dxa"/>
            <w:tcBorders>
              <w:top w:val="nil"/>
              <w:left w:val="nil"/>
              <w:bottom w:val="single" w:sz="4" w:space="0" w:color="auto"/>
              <w:right w:val="single" w:sz="4" w:space="0" w:color="auto"/>
            </w:tcBorders>
            <w:shd w:val="clear" w:color="auto" w:fill="auto"/>
            <w:noWrap/>
            <w:vAlign w:val="bottom"/>
            <w:hideMark/>
          </w:tcPr>
          <w:p w14:paraId="43F44B5D"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51.11</w:t>
            </w:r>
          </w:p>
        </w:tc>
        <w:tc>
          <w:tcPr>
            <w:tcW w:w="2506" w:type="dxa"/>
            <w:tcBorders>
              <w:top w:val="nil"/>
              <w:left w:val="nil"/>
              <w:bottom w:val="single" w:sz="4" w:space="0" w:color="auto"/>
              <w:right w:val="single" w:sz="4" w:space="0" w:color="auto"/>
            </w:tcBorders>
            <w:shd w:val="clear" w:color="auto" w:fill="auto"/>
            <w:noWrap/>
            <w:vAlign w:val="bottom"/>
            <w:hideMark/>
          </w:tcPr>
          <w:p w14:paraId="0DFC10DF"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77.08</w:t>
            </w:r>
          </w:p>
        </w:tc>
      </w:tr>
      <w:tr w:rsidR="0070192D" w:rsidRPr="00882222" w14:paraId="2E7C70DD" w14:textId="77777777" w:rsidTr="00AA6F3A">
        <w:trPr>
          <w:trHeight w:val="309"/>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54B6F279"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43" w:type="dxa"/>
            <w:tcBorders>
              <w:top w:val="nil"/>
              <w:left w:val="nil"/>
              <w:bottom w:val="single" w:sz="4" w:space="0" w:color="auto"/>
              <w:right w:val="single" w:sz="4" w:space="0" w:color="auto"/>
            </w:tcBorders>
            <w:shd w:val="clear" w:color="auto" w:fill="auto"/>
            <w:noWrap/>
            <w:vAlign w:val="bottom"/>
            <w:hideMark/>
          </w:tcPr>
          <w:p w14:paraId="0980DD08"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60</w:t>
            </w:r>
          </w:p>
        </w:tc>
        <w:tc>
          <w:tcPr>
            <w:tcW w:w="2808" w:type="dxa"/>
            <w:tcBorders>
              <w:top w:val="nil"/>
              <w:left w:val="nil"/>
              <w:bottom w:val="single" w:sz="4" w:space="0" w:color="auto"/>
              <w:right w:val="single" w:sz="4" w:space="0" w:color="auto"/>
            </w:tcBorders>
            <w:shd w:val="clear" w:color="auto" w:fill="auto"/>
            <w:noWrap/>
            <w:vAlign w:val="bottom"/>
            <w:hideMark/>
          </w:tcPr>
          <w:p w14:paraId="2FAC43EA"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57.78</w:t>
            </w:r>
          </w:p>
        </w:tc>
        <w:tc>
          <w:tcPr>
            <w:tcW w:w="2506" w:type="dxa"/>
            <w:tcBorders>
              <w:top w:val="nil"/>
              <w:left w:val="nil"/>
              <w:bottom w:val="single" w:sz="4" w:space="0" w:color="auto"/>
              <w:right w:val="single" w:sz="4" w:space="0" w:color="auto"/>
            </w:tcBorders>
            <w:shd w:val="clear" w:color="auto" w:fill="auto"/>
            <w:noWrap/>
            <w:vAlign w:val="bottom"/>
            <w:hideMark/>
          </w:tcPr>
          <w:p w14:paraId="7EB630D6"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70.83</w:t>
            </w:r>
          </w:p>
        </w:tc>
      </w:tr>
      <w:tr w:rsidR="0070192D" w:rsidRPr="00882222" w14:paraId="02A40EAE" w14:textId="77777777" w:rsidTr="00AA6F3A">
        <w:trPr>
          <w:trHeight w:val="309"/>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77029025"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43" w:type="dxa"/>
            <w:tcBorders>
              <w:top w:val="nil"/>
              <w:left w:val="nil"/>
              <w:bottom w:val="single" w:sz="4" w:space="0" w:color="auto"/>
              <w:right w:val="single" w:sz="4" w:space="0" w:color="auto"/>
            </w:tcBorders>
            <w:shd w:val="clear" w:color="auto" w:fill="auto"/>
            <w:noWrap/>
            <w:vAlign w:val="bottom"/>
            <w:hideMark/>
          </w:tcPr>
          <w:p w14:paraId="3860CEAF"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60</w:t>
            </w:r>
          </w:p>
        </w:tc>
        <w:tc>
          <w:tcPr>
            <w:tcW w:w="2808" w:type="dxa"/>
            <w:tcBorders>
              <w:top w:val="nil"/>
              <w:left w:val="nil"/>
              <w:bottom w:val="single" w:sz="4" w:space="0" w:color="auto"/>
              <w:right w:val="single" w:sz="4" w:space="0" w:color="auto"/>
            </w:tcBorders>
            <w:shd w:val="clear" w:color="auto" w:fill="auto"/>
            <w:noWrap/>
            <w:vAlign w:val="bottom"/>
            <w:hideMark/>
          </w:tcPr>
          <w:p w14:paraId="74E5D122"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62.22</w:t>
            </w:r>
          </w:p>
        </w:tc>
        <w:tc>
          <w:tcPr>
            <w:tcW w:w="2506" w:type="dxa"/>
            <w:tcBorders>
              <w:top w:val="nil"/>
              <w:left w:val="nil"/>
              <w:bottom w:val="single" w:sz="4" w:space="0" w:color="auto"/>
              <w:right w:val="single" w:sz="4" w:space="0" w:color="auto"/>
            </w:tcBorders>
            <w:shd w:val="clear" w:color="auto" w:fill="auto"/>
            <w:noWrap/>
            <w:vAlign w:val="bottom"/>
            <w:hideMark/>
          </w:tcPr>
          <w:p w14:paraId="2F950315"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66.67</w:t>
            </w:r>
          </w:p>
        </w:tc>
      </w:tr>
      <w:tr w:rsidR="0070192D" w:rsidRPr="00882222" w14:paraId="623AB043" w14:textId="77777777" w:rsidTr="00AA6F3A">
        <w:trPr>
          <w:trHeight w:val="309"/>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6AD3D8B7"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43" w:type="dxa"/>
            <w:tcBorders>
              <w:top w:val="nil"/>
              <w:left w:val="nil"/>
              <w:bottom w:val="single" w:sz="4" w:space="0" w:color="auto"/>
              <w:right w:val="single" w:sz="4" w:space="0" w:color="auto"/>
            </w:tcBorders>
            <w:shd w:val="clear" w:color="auto" w:fill="auto"/>
            <w:noWrap/>
            <w:vAlign w:val="bottom"/>
            <w:hideMark/>
          </w:tcPr>
          <w:p w14:paraId="5C2DC477"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60</w:t>
            </w:r>
          </w:p>
        </w:tc>
        <w:tc>
          <w:tcPr>
            <w:tcW w:w="2808" w:type="dxa"/>
            <w:tcBorders>
              <w:top w:val="nil"/>
              <w:left w:val="nil"/>
              <w:bottom w:val="single" w:sz="4" w:space="0" w:color="auto"/>
              <w:right w:val="single" w:sz="4" w:space="0" w:color="auto"/>
            </w:tcBorders>
            <w:shd w:val="clear" w:color="auto" w:fill="auto"/>
            <w:noWrap/>
            <w:vAlign w:val="bottom"/>
            <w:hideMark/>
          </w:tcPr>
          <w:p w14:paraId="62D6EDDB"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62.22</w:t>
            </w:r>
          </w:p>
        </w:tc>
        <w:tc>
          <w:tcPr>
            <w:tcW w:w="2506" w:type="dxa"/>
            <w:tcBorders>
              <w:top w:val="nil"/>
              <w:left w:val="nil"/>
              <w:bottom w:val="single" w:sz="4" w:space="0" w:color="auto"/>
              <w:right w:val="single" w:sz="4" w:space="0" w:color="auto"/>
            </w:tcBorders>
            <w:shd w:val="clear" w:color="auto" w:fill="auto"/>
            <w:noWrap/>
            <w:vAlign w:val="bottom"/>
            <w:hideMark/>
          </w:tcPr>
          <w:p w14:paraId="6A6FE896"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66.67</w:t>
            </w:r>
          </w:p>
        </w:tc>
      </w:tr>
      <w:tr w:rsidR="0070192D" w:rsidRPr="00882222" w14:paraId="6B2DDCFE" w14:textId="77777777" w:rsidTr="00AA6F3A">
        <w:trPr>
          <w:trHeight w:val="309"/>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0088D827"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43" w:type="dxa"/>
            <w:tcBorders>
              <w:top w:val="nil"/>
              <w:left w:val="nil"/>
              <w:bottom w:val="single" w:sz="4" w:space="0" w:color="auto"/>
              <w:right w:val="single" w:sz="4" w:space="0" w:color="auto"/>
            </w:tcBorders>
            <w:shd w:val="clear" w:color="auto" w:fill="auto"/>
            <w:noWrap/>
            <w:vAlign w:val="bottom"/>
            <w:hideMark/>
          </w:tcPr>
          <w:p w14:paraId="1CD91388"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60</w:t>
            </w:r>
          </w:p>
        </w:tc>
        <w:tc>
          <w:tcPr>
            <w:tcW w:w="2808" w:type="dxa"/>
            <w:tcBorders>
              <w:top w:val="nil"/>
              <w:left w:val="nil"/>
              <w:bottom w:val="single" w:sz="4" w:space="0" w:color="auto"/>
              <w:right w:val="single" w:sz="4" w:space="0" w:color="auto"/>
            </w:tcBorders>
            <w:shd w:val="clear" w:color="auto" w:fill="auto"/>
            <w:noWrap/>
            <w:vAlign w:val="bottom"/>
            <w:hideMark/>
          </w:tcPr>
          <w:p w14:paraId="4ECF0732"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64.44</w:t>
            </w:r>
          </w:p>
        </w:tc>
        <w:tc>
          <w:tcPr>
            <w:tcW w:w="2506" w:type="dxa"/>
            <w:tcBorders>
              <w:top w:val="nil"/>
              <w:left w:val="nil"/>
              <w:bottom w:val="single" w:sz="4" w:space="0" w:color="auto"/>
              <w:right w:val="single" w:sz="4" w:space="0" w:color="auto"/>
            </w:tcBorders>
            <w:shd w:val="clear" w:color="auto" w:fill="auto"/>
            <w:noWrap/>
            <w:vAlign w:val="bottom"/>
            <w:hideMark/>
          </w:tcPr>
          <w:p w14:paraId="7753F6BE"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64.58</w:t>
            </w:r>
          </w:p>
        </w:tc>
      </w:tr>
      <w:tr w:rsidR="0070192D" w:rsidRPr="00882222" w14:paraId="0E553DB4" w14:textId="77777777" w:rsidTr="00AA6F3A">
        <w:trPr>
          <w:trHeight w:val="309"/>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5983F3C8"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43" w:type="dxa"/>
            <w:tcBorders>
              <w:top w:val="nil"/>
              <w:left w:val="nil"/>
              <w:bottom w:val="single" w:sz="4" w:space="0" w:color="auto"/>
              <w:right w:val="single" w:sz="4" w:space="0" w:color="auto"/>
            </w:tcBorders>
            <w:shd w:val="clear" w:color="auto" w:fill="auto"/>
            <w:noWrap/>
            <w:vAlign w:val="bottom"/>
            <w:hideMark/>
          </w:tcPr>
          <w:p w14:paraId="362C3512"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60</w:t>
            </w:r>
          </w:p>
        </w:tc>
        <w:tc>
          <w:tcPr>
            <w:tcW w:w="2808" w:type="dxa"/>
            <w:tcBorders>
              <w:top w:val="nil"/>
              <w:left w:val="nil"/>
              <w:bottom w:val="single" w:sz="4" w:space="0" w:color="auto"/>
              <w:right w:val="single" w:sz="4" w:space="0" w:color="auto"/>
            </w:tcBorders>
            <w:shd w:val="clear" w:color="auto" w:fill="auto"/>
            <w:noWrap/>
            <w:vAlign w:val="bottom"/>
            <w:hideMark/>
          </w:tcPr>
          <w:p w14:paraId="58FCBF37"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66.67</w:t>
            </w:r>
          </w:p>
        </w:tc>
        <w:tc>
          <w:tcPr>
            <w:tcW w:w="2506" w:type="dxa"/>
            <w:tcBorders>
              <w:top w:val="nil"/>
              <w:left w:val="nil"/>
              <w:bottom w:val="single" w:sz="4" w:space="0" w:color="auto"/>
              <w:right w:val="single" w:sz="4" w:space="0" w:color="auto"/>
            </w:tcBorders>
            <w:shd w:val="clear" w:color="auto" w:fill="auto"/>
            <w:noWrap/>
            <w:vAlign w:val="bottom"/>
            <w:hideMark/>
          </w:tcPr>
          <w:p w14:paraId="73408C5A"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62.5</w:t>
            </w:r>
          </w:p>
        </w:tc>
      </w:tr>
      <w:tr w:rsidR="0070192D" w:rsidRPr="00882222" w14:paraId="55881EAD" w14:textId="77777777" w:rsidTr="00AA6F3A">
        <w:trPr>
          <w:trHeight w:val="309"/>
        </w:trPr>
        <w:tc>
          <w:tcPr>
            <w:tcW w:w="1113" w:type="dxa"/>
            <w:tcBorders>
              <w:top w:val="nil"/>
              <w:left w:val="single" w:sz="4" w:space="0" w:color="auto"/>
              <w:bottom w:val="single" w:sz="4" w:space="0" w:color="auto"/>
              <w:right w:val="single" w:sz="4" w:space="0" w:color="auto"/>
            </w:tcBorders>
            <w:shd w:val="clear" w:color="000000" w:fill="B4C6E7"/>
            <w:noWrap/>
            <w:vAlign w:val="bottom"/>
            <w:hideMark/>
          </w:tcPr>
          <w:p w14:paraId="772CD02B" w14:textId="77777777" w:rsidR="0070192D" w:rsidRPr="00882222" w:rsidRDefault="0070192D" w:rsidP="00AA6F3A">
            <w:pPr>
              <w:spacing w:after="0"/>
              <w:rPr>
                <w:rFonts w:eastAsia="Times New Roman" w:cstheme="minorHAnsi"/>
                <w:i/>
                <w:iCs/>
                <w:color w:val="000000"/>
              </w:rPr>
            </w:pPr>
            <w:r w:rsidRPr="00882222">
              <w:rPr>
                <w:rFonts w:eastAsia="Times New Roman" w:cstheme="minorHAnsi"/>
                <w:i/>
                <w:iCs/>
                <w:color w:val="000000"/>
              </w:rPr>
              <w:t>average</w:t>
            </w:r>
          </w:p>
        </w:tc>
        <w:tc>
          <w:tcPr>
            <w:tcW w:w="2343" w:type="dxa"/>
            <w:tcBorders>
              <w:top w:val="nil"/>
              <w:left w:val="nil"/>
              <w:bottom w:val="single" w:sz="4" w:space="0" w:color="auto"/>
              <w:right w:val="single" w:sz="4" w:space="0" w:color="auto"/>
            </w:tcBorders>
            <w:shd w:val="clear" w:color="000000" w:fill="B4C6E7"/>
            <w:noWrap/>
            <w:vAlign w:val="bottom"/>
            <w:hideMark/>
          </w:tcPr>
          <w:p w14:paraId="0D3B0127" w14:textId="77777777" w:rsidR="0070192D" w:rsidRPr="00882222" w:rsidRDefault="0070192D" w:rsidP="00AA6F3A">
            <w:pPr>
              <w:spacing w:after="0"/>
              <w:jc w:val="right"/>
              <w:rPr>
                <w:rFonts w:eastAsia="Times New Roman" w:cstheme="minorHAnsi"/>
                <w:i/>
                <w:iCs/>
                <w:color w:val="000000"/>
              </w:rPr>
            </w:pPr>
            <w:r w:rsidRPr="00882222">
              <w:rPr>
                <w:rFonts w:eastAsia="Times New Roman" w:cstheme="minorHAnsi"/>
                <w:i/>
                <w:iCs/>
                <w:color w:val="000000"/>
              </w:rPr>
              <w:t>60.9</w:t>
            </w:r>
          </w:p>
        </w:tc>
        <w:tc>
          <w:tcPr>
            <w:tcW w:w="2808" w:type="dxa"/>
            <w:tcBorders>
              <w:top w:val="nil"/>
              <w:left w:val="nil"/>
              <w:bottom w:val="single" w:sz="4" w:space="0" w:color="auto"/>
              <w:right w:val="single" w:sz="4" w:space="0" w:color="auto"/>
            </w:tcBorders>
            <w:shd w:val="clear" w:color="000000" w:fill="B4C6E7"/>
            <w:noWrap/>
            <w:vAlign w:val="bottom"/>
            <w:hideMark/>
          </w:tcPr>
          <w:p w14:paraId="2BA7EEA4" w14:textId="77777777" w:rsidR="0070192D" w:rsidRPr="00882222" w:rsidRDefault="0070192D" w:rsidP="00AA6F3A">
            <w:pPr>
              <w:spacing w:after="0"/>
              <w:jc w:val="right"/>
              <w:rPr>
                <w:rFonts w:eastAsia="Times New Roman" w:cstheme="minorHAnsi"/>
                <w:i/>
                <w:iCs/>
                <w:color w:val="000000"/>
              </w:rPr>
            </w:pPr>
            <w:r w:rsidRPr="00882222">
              <w:rPr>
                <w:rFonts w:eastAsia="Times New Roman" w:cstheme="minorHAnsi"/>
                <w:i/>
                <w:iCs/>
                <w:color w:val="000000"/>
              </w:rPr>
              <w:t>62.888</w:t>
            </w:r>
          </w:p>
        </w:tc>
        <w:tc>
          <w:tcPr>
            <w:tcW w:w="2506" w:type="dxa"/>
            <w:tcBorders>
              <w:top w:val="nil"/>
              <w:left w:val="nil"/>
              <w:bottom w:val="single" w:sz="4" w:space="0" w:color="auto"/>
              <w:right w:val="single" w:sz="4" w:space="0" w:color="auto"/>
            </w:tcBorders>
            <w:shd w:val="clear" w:color="000000" w:fill="B4C6E7"/>
            <w:noWrap/>
            <w:vAlign w:val="bottom"/>
            <w:hideMark/>
          </w:tcPr>
          <w:p w14:paraId="647AC944" w14:textId="77777777" w:rsidR="0070192D" w:rsidRPr="00882222" w:rsidRDefault="0070192D" w:rsidP="00AA6F3A">
            <w:pPr>
              <w:spacing w:after="0"/>
              <w:jc w:val="right"/>
              <w:rPr>
                <w:rFonts w:eastAsia="Times New Roman" w:cstheme="minorHAnsi"/>
                <w:i/>
                <w:iCs/>
                <w:color w:val="000000"/>
              </w:rPr>
            </w:pPr>
            <w:r w:rsidRPr="00882222">
              <w:rPr>
                <w:rFonts w:eastAsia="Times New Roman" w:cstheme="minorHAnsi"/>
                <w:i/>
                <w:iCs/>
                <w:color w:val="000000"/>
              </w:rPr>
              <w:t>67.917</w:t>
            </w:r>
          </w:p>
        </w:tc>
      </w:tr>
      <w:tr w:rsidR="0070192D" w:rsidRPr="00882222" w14:paraId="73E737C9" w14:textId="77777777" w:rsidTr="00AA6F3A">
        <w:trPr>
          <w:trHeight w:val="309"/>
        </w:trPr>
        <w:tc>
          <w:tcPr>
            <w:tcW w:w="1113" w:type="dxa"/>
            <w:tcBorders>
              <w:top w:val="nil"/>
              <w:left w:val="single" w:sz="4" w:space="0" w:color="auto"/>
              <w:bottom w:val="single" w:sz="4" w:space="0" w:color="auto"/>
              <w:right w:val="single" w:sz="4" w:space="0" w:color="auto"/>
            </w:tcBorders>
            <w:shd w:val="clear" w:color="000000" w:fill="B4C6E7"/>
            <w:noWrap/>
            <w:vAlign w:val="bottom"/>
            <w:hideMark/>
          </w:tcPr>
          <w:p w14:paraId="620DBF0B" w14:textId="77777777" w:rsidR="0070192D" w:rsidRPr="00882222" w:rsidRDefault="007B4583" w:rsidP="00AA6F3A">
            <w:pPr>
              <w:spacing w:after="0"/>
              <w:rPr>
                <w:rFonts w:eastAsia="Times New Roman" w:cstheme="minorHAnsi"/>
                <w:i/>
                <w:iCs/>
                <w:color w:val="000000"/>
              </w:rPr>
            </w:pPr>
            <w:r w:rsidRPr="00882222">
              <w:rPr>
                <w:rFonts w:eastAsia="Times New Roman" w:cstheme="minorHAnsi"/>
                <w:i/>
                <w:iCs/>
                <w:color w:val="000000"/>
              </w:rPr>
              <w:t>S</w:t>
            </w:r>
            <w:r w:rsidR="0070192D" w:rsidRPr="00882222">
              <w:rPr>
                <w:rFonts w:eastAsia="Times New Roman" w:cstheme="minorHAnsi"/>
                <w:i/>
                <w:iCs/>
                <w:color w:val="000000"/>
              </w:rPr>
              <w:t>td</w:t>
            </w:r>
            <w:r>
              <w:rPr>
                <w:rFonts w:eastAsia="Times New Roman" w:cstheme="minorHAnsi"/>
                <w:i/>
                <w:iCs/>
                <w:color w:val="000000"/>
              </w:rPr>
              <w:t>.</w:t>
            </w:r>
            <w:r w:rsidR="0070192D" w:rsidRPr="00882222">
              <w:rPr>
                <w:rFonts w:eastAsia="Times New Roman" w:cstheme="minorHAnsi"/>
                <w:i/>
                <w:iCs/>
                <w:color w:val="000000"/>
              </w:rPr>
              <w:t xml:space="preserve"> dev</w:t>
            </w:r>
          </w:p>
        </w:tc>
        <w:tc>
          <w:tcPr>
            <w:tcW w:w="2343" w:type="dxa"/>
            <w:tcBorders>
              <w:top w:val="nil"/>
              <w:left w:val="nil"/>
              <w:bottom w:val="single" w:sz="4" w:space="0" w:color="auto"/>
              <w:right w:val="single" w:sz="4" w:space="0" w:color="auto"/>
            </w:tcBorders>
            <w:shd w:val="clear" w:color="000000" w:fill="B4C6E7"/>
            <w:noWrap/>
            <w:vAlign w:val="bottom"/>
            <w:hideMark/>
          </w:tcPr>
          <w:p w14:paraId="4466EDED" w14:textId="77777777" w:rsidR="0070192D" w:rsidRPr="00882222" w:rsidRDefault="0070192D" w:rsidP="00AA6F3A">
            <w:pPr>
              <w:spacing w:after="0"/>
              <w:jc w:val="right"/>
              <w:rPr>
                <w:rFonts w:eastAsia="Times New Roman" w:cstheme="minorHAnsi"/>
                <w:i/>
                <w:iCs/>
                <w:color w:val="000000"/>
              </w:rPr>
            </w:pPr>
            <w:r w:rsidRPr="00882222">
              <w:rPr>
                <w:rFonts w:eastAsia="Times New Roman" w:cstheme="minorHAnsi"/>
                <w:i/>
                <w:iCs/>
                <w:color w:val="000000"/>
              </w:rPr>
              <w:t>1.595131482</w:t>
            </w:r>
          </w:p>
        </w:tc>
        <w:tc>
          <w:tcPr>
            <w:tcW w:w="2808" w:type="dxa"/>
            <w:tcBorders>
              <w:top w:val="nil"/>
              <w:left w:val="nil"/>
              <w:bottom w:val="single" w:sz="4" w:space="0" w:color="auto"/>
              <w:right w:val="single" w:sz="4" w:space="0" w:color="auto"/>
            </w:tcBorders>
            <w:shd w:val="clear" w:color="000000" w:fill="B4C6E7"/>
            <w:noWrap/>
            <w:vAlign w:val="bottom"/>
            <w:hideMark/>
          </w:tcPr>
          <w:p w14:paraId="3BC26A46" w14:textId="77777777" w:rsidR="0070192D" w:rsidRPr="00882222" w:rsidRDefault="0070192D" w:rsidP="00AA6F3A">
            <w:pPr>
              <w:spacing w:after="0"/>
              <w:jc w:val="right"/>
              <w:rPr>
                <w:rFonts w:eastAsia="Times New Roman" w:cstheme="minorHAnsi"/>
                <w:i/>
                <w:iCs/>
                <w:color w:val="000000"/>
              </w:rPr>
            </w:pPr>
            <w:r w:rsidRPr="00882222">
              <w:rPr>
                <w:rFonts w:eastAsia="Times New Roman" w:cstheme="minorHAnsi"/>
                <w:i/>
                <w:iCs/>
                <w:color w:val="000000"/>
              </w:rPr>
              <w:t>5.93020292</w:t>
            </w:r>
          </w:p>
        </w:tc>
        <w:tc>
          <w:tcPr>
            <w:tcW w:w="2506" w:type="dxa"/>
            <w:tcBorders>
              <w:top w:val="nil"/>
              <w:left w:val="nil"/>
              <w:bottom w:val="single" w:sz="4" w:space="0" w:color="auto"/>
              <w:right w:val="single" w:sz="4" w:space="0" w:color="auto"/>
            </w:tcBorders>
            <w:shd w:val="clear" w:color="000000" w:fill="B4C6E7"/>
            <w:noWrap/>
            <w:vAlign w:val="bottom"/>
            <w:hideMark/>
          </w:tcPr>
          <w:p w14:paraId="2C73DCB8" w14:textId="77777777" w:rsidR="0070192D" w:rsidRPr="00882222" w:rsidRDefault="0070192D" w:rsidP="00AA6F3A">
            <w:pPr>
              <w:spacing w:after="0"/>
              <w:jc w:val="right"/>
              <w:rPr>
                <w:rFonts w:eastAsia="Times New Roman" w:cstheme="minorHAnsi"/>
                <w:i/>
                <w:iCs/>
                <w:color w:val="000000"/>
              </w:rPr>
            </w:pPr>
            <w:r w:rsidRPr="00882222">
              <w:rPr>
                <w:rFonts w:eastAsia="Times New Roman" w:cstheme="minorHAnsi"/>
                <w:i/>
                <w:iCs/>
                <w:color w:val="000000"/>
              </w:rPr>
              <w:t>4.071393564</w:t>
            </w:r>
          </w:p>
        </w:tc>
      </w:tr>
    </w:tbl>
    <w:p w14:paraId="08541C06" w14:textId="77777777" w:rsidR="0070192D" w:rsidRPr="00814402" w:rsidRDefault="0070192D" w:rsidP="0070192D">
      <w:pPr>
        <w:rPr>
          <w:rFonts w:cstheme="minorHAnsi"/>
          <w:b/>
        </w:rPr>
      </w:pPr>
      <w:r w:rsidRPr="00814402">
        <w:rPr>
          <w:rFonts w:cstheme="minorHAnsi"/>
          <w:b/>
        </w:rPr>
        <w:t>Small mask</w:t>
      </w:r>
    </w:p>
    <w:tbl>
      <w:tblPr>
        <w:tblW w:w="8815" w:type="dxa"/>
        <w:tblInd w:w="-5" w:type="dxa"/>
        <w:tblLook w:val="04A0" w:firstRow="1" w:lastRow="0" w:firstColumn="1" w:lastColumn="0" w:noHBand="0" w:noVBand="1"/>
      </w:tblPr>
      <w:tblGrid>
        <w:gridCol w:w="1119"/>
        <w:gridCol w:w="2355"/>
        <w:gridCol w:w="2822"/>
        <w:gridCol w:w="2519"/>
      </w:tblGrid>
      <w:tr w:rsidR="0070192D" w:rsidRPr="00882222" w14:paraId="727214C4" w14:textId="77777777" w:rsidTr="00AA6F3A">
        <w:trPr>
          <w:trHeight w:val="291"/>
        </w:trPr>
        <w:tc>
          <w:tcPr>
            <w:tcW w:w="1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3CB5A" w14:textId="77777777" w:rsidR="0070192D" w:rsidRPr="00882222" w:rsidRDefault="0070192D" w:rsidP="00AA6F3A">
            <w:pPr>
              <w:spacing w:after="0"/>
              <w:jc w:val="center"/>
              <w:rPr>
                <w:rFonts w:eastAsia="Times New Roman" w:cstheme="minorHAnsi"/>
                <w:color w:val="000000"/>
              </w:rPr>
            </w:pPr>
            <w:r w:rsidRPr="00882222">
              <w:rPr>
                <w:rFonts w:eastAsia="Times New Roman" w:cstheme="minorHAnsi"/>
                <w:color w:val="000000"/>
              </w:rPr>
              <w:t> </w:t>
            </w:r>
          </w:p>
        </w:tc>
        <w:tc>
          <w:tcPr>
            <w:tcW w:w="2355" w:type="dxa"/>
            <w:tcBorders>
              <w:top w:val="single" w:sz="4" w:space="0" w:color="auto"/>
              <w:left w:val="nil"/>
              <w:bottom w:val="single" w:sz="4" w:space="0" w:color="auto"/>
              <w:right w:val="single" w:sz="4" w:space="0" w:color="auto"/>
            </w:tcBorders>
            <w:shd w:val="clear" w:color="auto" w:fill="auto"/>
            <w:noWrap/>
            <w:vAlign w:val="bottom"/>
            <w:hideMark/>
          </w:tcPr>
          <w:p w14:paraId="7B5D05DF" w14:textId="77777777" w:rsidR="0070192D" w:rsidRPr="00882222" w:rsidRDefault="0070192D" w:rsidP="00AA6F3A">
            <w:pPr>
              <w:spacing w:after="0"/>
              <w:jc w:val="center"/>
              <w:rPr>
                <w:rFonts w:eastAsia="Times New Roman" w:cstheme="minorHAnsi"/>
                <w:b/>
                <w:color w:val="000000"/>
              </w:rPr>
            </w:pPr>
            <w:r w:rsidRPr="00882222">
              <w:rPr>
                <w:rFonts w:eastAsia="Times New Roman" w:cstheme="minorHAnsi"/>
                <w:b/>
                <w:color w:val="000000"/>
              </w:rPr>
              <w:t xml:space="preserve"> # Correct (out of 93)</w:t>
            </w:r>
          </w:p>
        </w:tc>
        <w:tc>
          <w:tcPr>
            <w:tcW w:w="2822" w:type="dxa"/>
            <w:tcBorders>
              <w:top w:val="single" w:sz="4" w:space="0" w:color="auto"/>
              <w:left w:val="nil"/>
              <w:bottom w:val="single" w:sz="4" w:space="0" w:color="auto"/>
              <w:right w:val="single" w:sz="4" w:space="0" w:color="auto"/>
            </w:tcBorders>
            <w:shd w:val="clear" w:color="auto" w:fill="auto"/>
            <w:noWrap/>
            <w:vAlign w:val="bottom"/>
            <w:hideMark/>
          </w:tcPr>
          <w:p w14:paraId="3AB73579" w14:textId="77777777" w:rsidR="0070192D" w:rsidRPr="00882222" w:rsidRDefault="0070192D" w:rsidP="00AA6F3A">
            <w:pPr>
              <w:spacing w:after="0"/>
              <w:jc w:val="center"/>
              <w:rPr>
                <w:rFonts w:eastAsia="Times New Roman" w:cstheme="minorHAnsi"/>
                <w:b/>
                <w:color w:val="000000"/>
              </w:rPr>
            </w:pPr>
            <w:r w:rsidRPr="00882222">
              <w:rPr>
                <w:rFonts w:eastAsia="Times New Roman" w:cstheme="minorHAnsi"/>
                <w:b/>
                <w:color w:val="000000"/>
              </w:rPr>
              <w:t xml:space="preserve">%Success </w:t>
            </w:r>
            <w:proofErr w:type="spellStart"/>
            <w:r w:rsidRPr="00814402">
              <w:rPr>
                <w:rFonts w:eastAsia="Times New Roman" w:cstheme="minorHAnsi"/>
                <w:b/>
                <w:color w:val="000000"/>
              </w:rPr>
              <w:t>NoSyrinx</w:t>
            </w:r>
            <w:proofErr w:type="spellEnd"/>
            <w:r w:rsidRPr="00882222">
              <w:rPr>
                <w:rFonts w:eastAsia="Times New Roman" w:cstheme="minorHAnsi"/>
                <w:b/>
                <w:color w:val="000000"/>
              </w:rPr>
              <w:t xml:space="preserve"> Class </w:t>
            </w:r>
          </w:p>
        </w:tc>
        <w:tc>
          <w:tcPr>
            <w:tcW w:w="2519" w:type="dxa"/>
            <w:tcBorders>
              <w:top w:val="single" w:sz="4" w:space="0" w:color="auto"/>
              <w:left w:val="nil"/>
              <w:bottom w:val="single" w:sz="4" w:space="0" w:color="auto"/>
              <w:right w:val="single" w:sz="4" w:space="0" w:color="auto"/>
            </w:tcBorders>
            <w:shd w:val="clear" w:color="auto" w:fill="auto"/>
            <w:noWrap/>
            <w:vAlign w:val="bottom"/>
            <w:hideMark/>
          </w:tcPr>
          <w:p w14:paraId="218B275E" w14:textId="77777777" w:rsidR="0070192D" w:rsidRPr="00882222" w:rsidRDefault="0070192D" w:rsidP="00AA6F3A">
            <w:pPr>
              <w:spacing w:after="0"/>
              <w:jc w:val="center"/>
              <w:rPr>
                <w:rFonts w:eastAsia="Times New Roman" w:cstheme="minorHAnsi"/>
                <w:b/>
                <w:color w:val="000000"/>
              </w:rPr>
            </w:pPr>
            <w:r w:rsidRPr="00882222">
              <w:rPr>
                <w:rFonts w:eastAsia="Times New Roman" w:cstheme="minorHAnsi"/>
                <w:b/>
                <w:color w:val="000000"/>
              </w:rPr>
              <w:t xml:space="preserve">%Success syrinx Class </w:t>
            </w:r>
          </w:p>
        </w:tc>
      </w:tr>
      <w:tr w:rsidR="0070192D" w:rsidRPr="00882222" w14:paraId="3BEB5C32" w14:textId="77777777" w:rsidTr="00AA6F3A">
        <w:trPr>
          <w:trHeight w:val="291"/>
        </w:trPr>
        <w:tc>
          <w:tcPr>
            <w:tcW w:w="1119" w:type="dxa"/>
            <w:tcBorders>
              <w:top w:val="nil"/>
              <w:left w:val="single" w:sz="4" w:space="0" w:color="auto"/>
              <w:bottom w:val="single" w:sz="4" w:space="0" w:color="auto"/>
              <w:right w:val="single" w:sz="4" w:space="0" w:color="auto"/>
            </w:tcBorders>
            <w:shd w:val="clear" w:color="auto" w:fill="auto"/>
            <w:noWrap/>
            <w:vAlign w:val="bottom"/>
            <w:hideMark/>
          </w:tcPr>
          <w:p w14:paraId="1D939852"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55" w:type="dxa"/>
            <w:tcBorders>
              <w:top w:val="nil"/>
              <w:left w:val="nil"/>
              <w:bottom w:val="single" w:sz="4" w:space="0" w:color="auto"/>
              <w:right w:val="single" w:sz="4" w:space="0" w:color="auto"/>
            </w:tcBorders>
            <w:shd w:val="clear" w:color="auto" w:fill="auto"/>
            <w:noWrap/>
            <w:vAlign w:val="bottom"/>
            <w:hideMark/>
          </w:tcPr>
          <w:p w14:paraId="424731AB"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64</w:t>
            </w:r>
          </w:p>
        </w:tc>
        <w:tc>
          <w:tcPr>
            <w:tcW w:w="2822" w:type="dxa"/>
            <w:tcBorders>
              <w:top w:val="nil"/>
              <w:left w:val="nil"/>
              <w:bottom w:val="single" w:sz="4" w:space="0" w:color="auto"/>
              <w:right w:val="single" w:sz="4" w:space="0" w:color="auto"/>
            </w:tcBorders>
            <w:shd w:val="clear" w:color="auto" w:fill="auto"/>
            <w:noWrap/>
            <w:vAlign w:val="bottom"/>
            <w:hideMark/>
          </w:tcPr>
          <w:p w14:paraId="40494995"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64.44</w:t>
            </w:r>
          </w:p>
        </w:tc>
        <w:tc>
          <w:tcPr>
            <w:tcW w:w="2519" w:type="dxa"/>
            <w:tcBorders>
              <w:top w:val="nil"/>
              <w:left w:val="nil"/>
              <w:bottom w:val="single" w:sz="4" w:space="0" w:color="auto"/>
              <w:right w:val="single" w:sz="4" w:space="0" w:color="auto"/>
            </w:tcBorders>
            <w:shd w:val="clear" w:color="auto" w:fill="auto"/>
            <w:noWrap/>
            <w:vAlign w:val="bottom"/>
            <w:hideMark/>
          </w:tcPr>
          <w:p w14:paraId="5698B883"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72.92</w:t>
            </w:r>
          </w:p>
        </w:tc>
      </w:tr>
      <w:tr w:rsidR="0070192D" w:rsidRPr="00882222" w14:paraId="60FD8DE4" w14:textId="77777777" w:rsidTr="00AA6F3A">
        <w:trPr>
          <w:trHeight w:val="291"/>
        </w:trPr>
        <w:tc>
          <w:tcPr>
            <w:tcW w:w="1119" w:type="dxa"/>
            <w:tcBorders>
              <w:top w:val="nil"/>
              <w:left w:val="single" w:sz="4" w:space="0" w:color="auto"/>
              <w:bottom w:val="single" w:sz="4" w:space="0" w:color="auto"/>
              <w:right w:val="single" w:sz="4" w:space="0" w:color="auto"/>
            </w:tcBorders>
            <w:shd w:val="clear" w:color="auto" w:fill="auto"/>
            <w:noWrap/>
            <w:vAlign w:val="bottom"/>
            <w:hideMark/>
          </w:tcPr>
          <w:p w14:paraId="4F3CC580"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55" w:type="dxa"/>
            <w:tcBorders>
              <w:top w:val="nil"/>
              <w:left w:val="nil"/>
              <w:bottom w:val="single" w:sz="4" w:space="0" w:color="auto"/>
              <w:right w:val="single" w:sz="4" w:space="0" w:color="auto"/>
            </w:tcBorders>
            <w:shd w:val="clear" w:color="auto" w:fill="auto"/>
            <w:noWrap/>
            <w:vAlign w:val="bottom"/>
            <w:hideMark/>
          </w:tcPr>
          <w:p w14:paraId="6971A972"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64</w:t>
            </w:r>
          </w:p>
        </w:tc>
        <w:tc>
          <w:tcPr>
            <w:tcW w:w="2822" w:type="dxa"/>
            <w:tcBorders>
              <w:top w:val="nil"/>
              <w:left w:val="nil"/>
              <w:bottom w:val="single" w:sz="4" w:space="0" w:color="auto"/>
              <w:right w:val="single" w:sz="4" w:space="0" w:color="auto"/>
            </w:tcBorders>
            <w:shd w:val="clear" w:color="auto" w:fill="auto"/>
            <w:noWrap/>
            <w:vAlign w:val="bottom"/>
            <w:hideMark/>
          </w:tcPr>
          <w:p w14:paraId="487E7479"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68.89</w:t>
            </w:r>
          </w:p>
        </w:tc>
        <w:tc>
          <w:tcPr>
            <w:tcW w:w="2519" w:type="dxa"/>
            <w:tcBorders>
              <w:top w:val="nil"/>
              <w:left w:val="nil"/>
              <w:bottom w:val="single" w:sz="4" w:space="0" w:color="auto"/>
              <w:right w:val="single" w:sz="4" w:space="0" w:color="auto"/>
            </w:tcBorders>
            <w:shd w:val="clear" w:color="auto" w:fill="auto"/>
            <w:noWrap/>
            <w:vAlign w:val="bottom"/>
            <w:hideMark/>
          </w:tcPr>
          <w:p w14:paraId="36471BAD"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68.75</w:t>
            </w:r>
          </w:p>
        </w:tc>
      </w:tr>
      <w:tr w:rsidR="0070192D" w:rsidRPr="00882222" w14:paraId="54680490" w14:textId="77777777" w:rsidTr="00AA6F3A">
        <w:trPr>
          <w:trHeight w:val="291"/>
        </w:trPr>
        <w:tc>
          <w:tcPr>
            <w:tcW w:w="1119" w:type="dxa"/>
            <w:tcBorders>
              <w:top w:val="nil"/>
              <w:left w:val="single" w:sz="4" w:space="0" w:color="auto"/>
              <w:bottom w:val="single" w:sz="4" w:space="0" w:color="auto"/>
              <w:right w:val="single" w:sz="4" w:space="0" w:color="auto"/>
            </w:tcBorders>
            <w:shd w:val="clear" w:color="auto" w:fill="auto"/>
            <w:noWrap/>
            <w:vAlign w:val="bottom"/>
            <w:hideMark/>
          </w:tcPr>
          <w:p w14:paraId="7A39600E"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55" w:type="dxa"/>
            <w:tcBorders>
              <w:top w:val="nil"/>
              <w:left w:val="nil"/>
              <w:bottom w:val="single" w:sz="4" w:space="0" w:color="auto"/>
              <w:right w:val="single" w:sz="4" w:space="0" w:color="auto"/>
            </w:tcBorders>
            <w:shd w:val="clear" w:color="auto" w:fill="auto"/>
            <w:noWrap/>
            <w:vAlign w:val="bottom"/>
            <w:hideMark/>
          </w:tcPr>
          <w:p w14:paraId="0626FF70"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63</w:t>
            </w:r>
          </w:p>
        </w:tc>
        <w:tc>
          <w:tcPr>
            <w:tcW w:w="2822" w:type="dxa"/>
            <w:tcBorders>
              <w:top w:val="nil"/>
              <w:left w:val="nil"/>
              <w:bottom w:val="single" w:sz="4" w:space="0" w:color="auto"/>
              <w:right w:val="single" w:sz="4" w:space="0" w:color="auto"/>
            </w:tcBorders>
            <w:shd w:val="clear" w:color="auto" w:fill="auto"/>
            <w:noWrap/>
            <w:vAlign w:val="bottom"/>
            <w:hideMark/>
          </w:tcPr>
          <w:p w14:paraId="21221307"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62.22</w:t>
            </w:r>
          </w:p>
        </w:tc>
        <w:tc>
          <w:tcPr>
            <w:tcW w:w="2519" w:type="dxa"/>
            <w:tcBorders>
              <w:top w:val="nil"/>
              <w:left w:val="nil"/>
              <w:bottom w:val="single" w:sz="4" w:space="0" w:color="auto"/>
              <w:right w:val="single" w:sz="4" w:space="0" w:color="auto"/>
            </w:tcBorders>
            <w:shd w:val="clear" w:color="auto" w:fill="auto"/>
            <w:noWrap/>
            <w:vAlign w:val="bottom"/>
            <w:hideMark/>
          </w:tcPr>
          <w:p w14:paraId="3340B4E2"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72.92</w:t>
            </w:r>
          </w:p>
        </w:tc>
      </w:tr>
      <w:tr w:rsidR="0070192D" w:rsidRPr="00882222" w14:paraId="686F444E" w14:textId="77777777" w:rsidTr="00AA6F3A">
        <w:trPr>
          <w:trHeight w:val="291"/>
        </w:trPr>
        <w:tc>
          <w:tcPr>
            <w:tcW w:w="1119" w:type="dxa"/>
            <w:tcBorders>
              <w:top w:val="nil"/>
              <w:left w:val="single" w:sz="4" w:space="0" w:color="auto"/>
              <w:bottom w:val="single" w:sz="4" w:space="0" w:color="auto"/>
              <w:right w:val="single" w:sz="4" w:space="0" w:color="auto"/>
            </w:tcBorders>
            <w:shd w:val="clear" w:color="auto" w:fill="auto"/>
            <w:noWrap/>
            <w:vAlign w:val="bottom"/>
            <w:hideMark/>
          </w:tcPr>
          <w:p w14:paraId="3583E693"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55" w:type="dxa"/>
            <w:tcBorders>
              <w:top w:val="nil"/>
              <w:left w:val="nil"/>
              <w:bottom w:val="single" w:sz="4" w:space="0" w:color="auto"/>
              <w:right w:val="single" w:sz="4" w:space="0" w:color="auto"/>
            </w:tcBorders>
            <w:shd w:val="clear" w:color="auto" w:fill="auto"/>
            <w:noWrap/>
            <w:vAlign w:val="bottom"/>
            <w:hideMark/>
          </w:tcPr>
          <w:p w14:paraId="20315C36"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63</w:t>
            </w:r>
          </w:p>
        </w:tc>
        <w:tc>
          <w:tcPr>
            <w:tcW w:w="2822" w:type="dxa"/>
            <w:tcBorders>
              <w:top w:val="nil"/>
              <w:left w:val="nil"/>
              <w:bottom w:val="single" w:sz="4" w:space="0" w:color="auto"/>
              <w:right w:val="single" w:sz="4" w:space="0" w:color="auto"/>
            </w:tcBorders>
            <w:shd w:val="clear" w:color="auto" w:fill="auto"/>
            <w:noWrap/>
            <w:vAlign w:val="bottom"/>
            <w:hideMark/>
          </w:tcPr>
          <w:p w14:paraId="20AB500C"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62.22</w:t>
            </w:r>
          </w:p>
        </w:tc>
        <w:tc>
          <w:tcPr>
            <w:tcW w:w="2519" w:type="dxa"/>
            <w:tcBorders>
              <w:top w:val="nil"/>
              <w:left w:val="nil"/>
              <w:bottom w:val="single" w:sz="4" w:space="0" w:color="auto"/>
              <w:right w:val="single" w:sz="4" w:space="0" w:color="auto"/>
            </w:tcBorders>
            <w:shd w:val="clear" w:color="auto" w:fill="auto"/>
            <w:noWrap/>
            <w:vAlign w:val="bottom"/>
            <w:hideMark/>
          </w:tcPr>
          <w:p w14:paraId="672A9A53"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72.92</w:t>
            </w:r>
          </w:p>
        </w:tc>
      </w:tr>
      <w:tr w:rsidR="0070192D" w:rsidRPr="00882222" w14:paraId="6562E9A3" w14:textId="77777777" w:rsidTr="00AA6F3A">
        <w:trPr>
          <w:trHeight w:val="291"/>
        </w:trPr>
        <w:tc>
          <w:tcPr>
            <w:tcW w:w="1119" w:type="dxa"/>
            <w:tcBorders>
              <w:top w:val="nil"/>
              <w:left w:val="single" w:sz="4" w:space="0" w:color="auto"/>
              <w:bottom w:val="single" w:sz="4" w:space="0" w:color="auto"/>
              <w:right w:val="single" w:sz="4" w:space="0" w:color="auto"/>
            </w:tcBorders>
            <w:shd w:val="clear" w:color="auto" w:fill="auto"/>
            <w:noWrap/>
            <w:vAlign w:val="bottom"/>
            <w:hideMark/>
          </w:tcPr>
          <w:p w14:paraId="0F9C6298"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55" w:type="dxa"/>
            <w:tcBorders>
              <w:top w:val="nil"/>
              <w:left w:val="nil"/>
              <w:bottom w:val="single" w:sz="4" w:space="0" w:color="auto"/>
              <w:right w:val="single" w:sz="4" w:space="0" w:color="auto"/>
            </w:tcBorders>
            <w:shd w:val="clear" w:color="auto" w:fill="auto"/>
            <w:noWrap/>
            <w:vAlign w:val="bottom"/>
            <w:hideMark/>
          </w:tcPr>
          <w:p w14:paraId="7D7F172A"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63</w:t>
            </w:r>
          </w:p>
        </w:tc>
        <w:tc>
          <w:tcPr>
            <w:tcW w:w="2822" w:type="dxa"/>
            <w:tcBorders>
              <w:top w:val="nil"/>
              <w:left w:val="nil"/>
              <w:bottom w:val="single" w:sz="4" w:space="0" w:color="auto"/>
              <w:right w:val="single" w:sz="4" w:space="0" w:color="auto"/>
            </w:tcBorders>
            <w:shd w:val="clear" w:color="auto" w:fill="auto"/>
            <w:noWrap/>
            <w:vAlign w:val="bottom"/>
            <w:hideMark/>
          </w:tcPr>
          <w:p w14:paraId="0FA89E12"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64.44</w:t>
            </w:r>
          </w:p>
        </w:tc>
        <w:tc>
          <w:tcPr>
            <w:tcW w:w="2519" w:type="dxa"/>
            <w:tcBorders>
              <w:top w:val="nil"/>
              <w:left w:val="nil"/>
              <w:bottom w:val="single" w:sz="4" w:space="0" w:color="auto"/>
              <w:right w:val="single" w:sz="4" w:space="0" w:color="auto"/>
            </w:tcBorders>
            <w:shd w:val="clear" w:color="auto" w:fill="auto"/>
            <w:noWrap/>
            <w:vAlign w:val="bottom"/>
            <w:hideMark/>
          </w:tcPr>
          <w:p w14:paraId="52C4DD19"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70.83</w:t>
            </w:r>
          </w:p>
        </w:tc>
      </w:tr>
      <w:tr w:rsidR="0070192D" w:rsidRPr="00882222" w14:paraId="736037B8" w14:textId="77777777" w:rsidTr="00AA6F3A">
        <w:trPr>
          <w:trHeight w:val="291"/>
        </w:trPr>
        <w:tc>
          <w:tcPr>
            <w:tcW w:w="1119" w:type="dxa"/>
            <w:tcBorders>
              <w:top w:val="nil"/>
              <w:left w:val="single" w:sz="4" w:space="0" w:color="auto"/>
              <w:bottom w:val="single" w:sz="4" w:space="0" w:color="auto"/>
              <w:right w:val="single" w:sz="4" w:space="0" w:color="auto"/>
            </w:tcBorders>
            <w:shd w:val="clear" w:color="auto" w:fill="auto"/>
            <w:noWrap/>
            <w:vAlign w:val="bottom"/>
            <w:hideMark/>
          </w:tcPr>
          <w:p w14:paraId="1EA9FF17"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55" w:type="dxa"/>
            <w:tcBorders>
              <w:top w:val="nil"/>
              <w:left w:val="nil"/>
              <w:bottom w:val="single" w:sz="4" w:space="0" w:color="auto"/>
              <w:right w:val="single" w:sz="4" w:space="0" w:color="auto"/>
            </w:tcBorders>
            <w:shd w:val="clear" w:color="auto" w:fill="auto"/>
            <w:noWrap/>
            <w:vAlign w:val="bottom"/>
            <w:hideMark/>
          </w:tcPr>
          <w:p w14:paraId="7AABC5E8"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63</w:t>
            </w:r>
          </w:p>
        </w:tc>
        <w:tc>
          <w:tcPr>
            <w:tcW w:w="2822" w:type="dxa"/>
            <w:tcBorders>
              <w:top w:val="nil"/>
              <w:left w:val="nil"/>
              <w:bottom w:val="single" w:sz="4" w:space="0" w:color="auto"/>
              <w:right w:val="single" w:sz="4" w:space="0" w:color="auto"/>
            </w:tcBorders>
            <w:shd w:val="clear" w:color="auto" w:fill="auto"/>
            <w:noWrap/>
            <w:vAlign w:val="bottom"/>
            <w:hideMark/>
          </w:tcPr>
          <w:p w14:paraId="2AD44A19"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66.67</w:t>
            </w:r>
          </w:p>
        </w:tc>
        <w:tc>
          <w:tcPr>
            <w:tcW w:w="2519" w:type="dxa"/>
            <w:tcBorders>
              <w:top w:val="nil"/>
              <w:left w:val="nil"/>
              <w:bottom w:val="single" w:sz="4" w:space="0" w:color="auto"/>
              <w:right w:val="single" w:sz="4" w:space="0" w:color="auto"/>
            </w:tcBorders>
            <w:shd w:val="clear" w:color="auto" w:fill="auto"/>
            <w:noWrap/>
            <w:vAlign w:val="bottom"/>
            <w:hideMark/>
          </w:tcPr>
          <w:p w14:paraId="2D2B5B74"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68.75</w:t>
            </w:r>
          </w:p>
        </w:tc>
      </w:tr>
      <w:tr w:rsidR="0070192D" w:rsidRPr="00882222" w14:paraId="6ACED89F" w14:textId="77777777" w:rsidTr="00AA6F3A">
        <w:trPr>
          <w:trHeight w:val="291"/>
        </w:trPr>
        <w:tc>
          <w:tcPr>
            <w:tcW w:w="1119" w:type="dxa"/>
            <w:tcBorders>
              <w:top w:val="nil"/>
              <w:left w:val="single" w:sz="4" w:space="0" w:color="auto"/>
              <w:bottom w:val="single" w:sz="4" w:space="0" w:color="auto"/>
              <w:right w:val="single" w:sz="4" w:space="0" w:color="auto"/>
            </w:tcBorders>
            <w:shd w:val="clear" w:color="auto" w:fill="auto"/>
            <w:noWrap/>
            <w:vAlign w:val="bottom"/>
            <w:hideMark/>
          </w:tcPr>
          <w:p w14:paraId="4D469217"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55" w:type="dxa"/>
            <w:tcBorders>
              <w:top w:val="nil"/>
              <w:left w:val="nil"/>
              <w:bottom w:val="single" w:sz="4" w:space="0" w:color="auto"/>
              <w:right w:val="single" w:sz="4" w:space="0" w:color="auto"/>
            </w:tcBorders>
            <w:shd w:val="clear" w:color="auto" w:fill="auto"/>
            <w:noWrap/>
            <w:vAlign w:val="bottom"/>
            <w:hideMark/>
          </w:tcPr>
          <w:p w14:paraId="275F6D20"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63</w:t>
            </w:r>
          </w:p>
        </w:tc>
        <w:tc>
          <w:tcPr>
            <w:tcW w:w="2822" w:type="dxa"/>
            <w:tcBorders>
              <w:top w:val="nil"/>
              <w:left w:val="nil"/>
              <w:bottom w:val="single" w:sz="4" w:space="0" w:color="auto"/>
              <w:right w:val="single" w:sz="4" w:space="0" w:color="auto"/>
            </w:tcBorders>
            <w:shd w:val="clear" w:color="auto" w:fill="auto"/>
            <w:noWrap/>
            <w:vAlign w:val="bottom"/>
            <w:hideMark/>
          </w:tcPr>
          <w:p w14:paraId="12EA2644"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66.67</w:t>
            </w:r>
          </w:p>
        </w:tc>
        <w:tc>
          <w:tcPr>
            <w:tcW w:w="2519" w:type="dxa"/>
            <w:tcBorders>
              <w:top w:val="nil"/>
              <w:left w:val="nil"/>
              <w:bottom w:val="single" w:sz="4" w:space="0" w:color="auto"/>
              <w:right w:val="single" w:sz="4" w:space="0" w:color="auto"/>
            </w:tcBorders>
            <w:shd w:val="clear" w:color="auto" w:fill="auto"/>
            <w:noWrap/>
            <w:vAlign w:val="bottom"/>
            <w:hideMark/>
          </w:tcPr>
          <w:p w14:paraId="3BCAB6AD"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68.75</w:t>
            </w:r>
          </w:p>
        </w:tc>
      </w:tr>
      <w:tr w:rsidR="0070192D" w:rsidRPr="00882222" w14:paraId="49732835" w14:textId="77777777" w:rsidTr="00AA6F3A">
        <w:trPr>
          <w:trHeight w:val="291"/>
        </w:trPr>
        <w:tc>
          <w:tcPr>
            <w:tcW w:w="1119" w:type="dxa"/>
            <w:tcBorders>
              <w:top w:val="nil"/>
              <w:left w:val="single" w:sz="4" w:space="0" w:color="auto"/>
              <w:bottom w:val="single" w:sz="4" w:space="0" w:color="auto"/>
              <w:right w:val="single" w:sz="4" w:space="0" w:color="auto"/>
            </w:tcBorders>
            <w:shd w:val="clear" w:color="auto" w:fill="auto"/>
            <w:noWrap/>
            <w:vAlign w:val="bottom"/>
            <w:hideMark/>
          </w:tcPr>
          <w:p w14:paraId="1C593A6F"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55" w:type="dxa"/>
            <w:tcBorders>
              <w:top w:val="nil"/>
              <w:left w:val="nil"/>
              <w:bottom w:val="single" w:sz="4" w:space="0" w:color="auto"/>
              <w:right w:val="single" w:sz="4" w:space="0" w:color="auto"/>
            </w:tcBorders>
            <w:shd w:val="clear" w:color="auto" w:fill="auto"/>
            <w:noWrap/>
            <w:vAlign w:val="bottom"/>
            <w:hideMark/>
          </w:tcPr>
          <w:p w14:paraId="262372BE"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63</w:t>
            </w:r>
          </w:p>
        </w:tc>
        <w:tc>
          <w:tcPr>
            <w:tcW w:w="2822" w:type="dxa"/>
            <w:tcBorders>
              <w:top w:val="nil"/>
              <w:left w:val="nil"/>
              <w:bottom w:val="single" w:sz="4" w:space="0" w:color="auto"/>
              <w:right w:val="single" w:sz="4" w:space="0" w:color="auto"/>
            </w:tcBorders>
            <w:shd w:val="clear" w:color="auto" w:fill="auto"/>
            <w:noWrap/>
            <w:vAlign w:val="bottom"/>
            <w:hideMark/>
          </w:tcPr>
          <w:p w14:paraId="38F5A244"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73.33</w:t>
            </w:r>
          </w:p>
        </w:tc>
        <w:tc>
          <w:tcPr>
            <w:tcW w:w="2519" w:type="dxa"/>
            <w:tcBorders>
              <w:top w:val="nil"/>
              <w:left w:val="nil"/>
              <w:bottom w:val="single" w:sz="4" w:space="0" w:color="auto"/>
              <w:right w:val="single" w:sz="4" w:space="0" w:color="auto"/>
            </w:tcBorders>
            <w:shd w:val="clear" w:color="auto" w:fill="auto"/>
            <w:noWrap/>
            <w:vAlign w:val="bottom"/>
            <w:hideMark/>
          </w:tcPr>
          <w:p w14:paraId="425EC9DE"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62.5</w:t>
            </w:r>
          </w:p>
        </w:tc>
      </w:tr>
      <w:tr w:rsidR="0070192D" w:rsidRPr="00882222" w14:paraId="182412D6" w14:textId="77777777" w:rsidTr="00AA6F3A">
        <w:trPr>
          <w:trHeight w:val="291"/>
        </w:trPr>
        <w:tc>
          <w:tcPr>
            <w:tcW w:w="1119" w:type="dxa"/>
            <w:tcBorders>
              <w:top w:val="nil"/>
              <w:left w:val="single" w:sz="4" w:space="0" w:color="auto"/>
              <w:bottom w:val="single" w:sz="4" w:space="0" w:color="auto"/>
              <w:right w:val="single" w:sz="4" w:space="0" w:color="auto"/>
            </w:tcBorders>
            <w:shd w:val="clear" w:color="auto" w:fill="auto"/>
            <w:noWrap/>
            <w:vAlign w:val="bottom"/>
            <w:hideMark/>
          </w:tcPr>
          <w:p w14:paraId="61DA5BEF"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55" w:type="dxa"/>
            <w:tcBorders>
              <w:top w:val="nil"/>
              <w:left w:val="nil"/>
              <w:bottom w:val="single" w:sz="4" w:space="0" w:color="auto"/>
              <w:right w:val="single" w:sz="4" w:space="0" w:color="auto"/>
            </w:tcBorders>
            <w:shd w:val="clear" w:color="auto" w:fill="auto"/>
            <w:noWrap/>
            <w:vAlign w:val="bottom"/>
            <w:hideMark/>
          </w:tcPr>
          <w:p w14:paraId="1105C222"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62</w:t>
            </w:r>
          </w:p>
        </w:tc>
        <w:tc>
          <w:tcPr>
            <w:tcW w:w="2822" w:type="dxa"/>
            <w:tcBorders>
              <w:top w:val="nil"/>
              <w:left w:val="nil"/>
              <w:bottom w:val="single" w:sz="4" w:space="0" w:color="auto"/>
              <w:right w:val="single" w:sz="4" w:space="0" w:color="auto"/>
            </w:tcBorders>
            <w:shd w:val="clear" w:color="auto" w:fill="auto"/>
            <w:noWrap/>
            <w:vAlign w:val="bottom"/>
            <w:hideMark/>
          </w:tcPr>
          <w:p w14:paraId="24F551D1"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60</w:t>
            </w:r>
          </w:p>
        </w:tc>
        <w:tc>
          <w:tcPr>
            <w:tcW w:w="2519" w:type="dxa"/>
            <w:tcBorders>
              <w:top w:val="nil"/>
              <w:left w:val="nil"/>
              <w:bottom w:val="single" w:sz="4" w:space="0" w:color="auto"/>
              <w:right w:val="single" w:sz="4" w:space="0" w:color="auto"/>
            </w:tcBorders>
            <w:shd w:val="clear" w:color="auto" w:fill="auto"/>
            <w:noWrap/>
            <w:vAlign w:val="bottom"/>
            <w:hideMark/>
          </w:tcPr>
          <w:p w14:paraId="725092FE"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72.92</w:t>
            </w:r>
          </w:p>
        </w:tc>
      </w:tr>
      <w:tr w:rsidR="0070192D" w:rsidRPr="00882222" w14:paraId="61083EDC" w14:textId="77777777" w:rsidTr="00AA6F3A">
        <w:trPr>
          <w:trHeight w:val="291"/>
        </w:trPr>
        <w:tc>
          <w:tcPr>
            <w:tcW w:w="1119" w:type="dxa"/>
            <w:tcBorders>
              <w:top w:val="nil"/>
              <w:left w:val="single" w:sz="4" w:space="0" w:color="auto"/>
              <w:bottom w:val="single" w:sz="4" w:space="0" w:color="auto"/>
              <w:right w:val="single" w:sz="4" w:space="0" w:color="auto"/>
            </w:tcBorders>
            <w:shd w:val="clear" w:color="auto" w:fill="auto"/>
            <w:noWrap/>
            <w:vAlign w:val="bottom"/>
            <w:hideMark/>
          </w:tcPr>
          <w:p w14:paraId="3AF35942" w14:textId="77777777" w:rsidR="0070192D" w:rsidRPr="00882222" w:rsidRDefault="0070192D" w:rsidP="00AA6F3A">
            <w:pPr>
              <w:spacing w:after="0"/>
              <w:rPr>
                <w:rFonts w:eastAsia="Times New Roman" w:cstheme="minorHAnsi"/>
                <w:color w:val="000000"/>
              </w:rPr>
            </w:pPr>
            <w:r w:rsidRPr="00882222">
              <w:rPr>
                <w:rFonts w:eastAsia="Times New Roman" w:cstheme="minorHAnsi"/>
                <w:color w:val="000000"/>
              </w:rPr>
              <w:t> </w:t>
            </w:r>
          </w:p>
        </w:tc>
        <w:tc>
          <w:tcPr>
            <w:tcW w:w="2355" w:type="dxa"/>
            <w:tcBorders>
              <w:top w:val="nil"/>
              <w:left w:val="nil"/>
              <w:bottom w:val="single" w:sz="4" w:space="0" w:color="auto"/>
              <w:right w:val="single" w:sz="4" w:space="0" w:color="auto"/>
            </w:tcBorders>
            <w:shd w:val="clear" w:color="auto" w:fill="auto"/>
            <w:noWrap/>
            <w:vAlign w:val="bottom"/>
            <w:hideMark/>
          </w:tcPr>
          <w:p w14:paraId="24B417B0"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62</w:t>
            </w:r>
          </w:p>
        </w:tc>
        <w:tc>
          <w:tcPr>
            <w:tcW w:w="2822" w:type="dxa"/>
            <w:tcBorders>
              <w:top w:val="nil"/>
              <w:left w:val="nil"/>
              <w:bottom w:val="single" w:sz="4" w:space="0" w:color="auto"/>
              <w:right w:val="single" w:sz="4" w:space="0" w:color="auto"/>
            </w:tcBorders>
            <w:shd w:val="clear" w:color="auto" w:fill="auto"/>
            <w:noWrap/>
            <w:vAlign w:val="bottom"/>
            <w:hideMark/>
          </w:tcPr>
          <w:p w14:paraId="2BFD8531"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60</w:t>
            </w:r>
          </w:p>
        </w:tc>
        <w:tc>
          <w:tcPr>
            <w:tcW w:w="2519" w:type="dxa"/>
            <w:tcBorders>
              <w:top w:val="nil"/>
              <w:left w:val="nil"/>
              <w:bottom w:val="single" w:sz="4" w:space="0" w:color="auto"/>
              <w:right w:val="single" w:sz="4" w:space="0" w:color="auto"/>
            </w:tcBorders>
            <w:shd w:val="clear" w:color="auto" w:fill="auto"/>
            <w:noWrap/>
            <w:vAlign w:val="bottom"/>
            <w:hideMark/>
          </w:tcPr>
          <w:p w14:paraId="37EB82DE" w14:textId="77777777" w:rsidR="0070192D" w:rsidRPr="00882222" w:rsidRDefault="0070192D" w:rsidP="00AA6F3A">
            <w:pPr>
              <w:spacing w:after="0"/>
              <w:jc w:val="right"/>
              <w:rPr>
                <w:rFonts w:eastAsia="Times New Roman" w:cstheme="minorHAnsi"/>
                <w:color w:val="000000"/>
              </w:rPr>
            </w:pPr>
            <w:r w:rsidRPr="00882222">
              <w:rPr>
                <w:rFonts w:eastAsia="Times New Roman" w:cstheme="minorHAnsi"/>
                <w:color w:val="000000"/>
              </w:rPr>
              <w:t>72.92</w:t>
            </w:r>
          </w:p>
        </w:tc>
      </w:tr>
      <w:tr w:rsidR="0070192D" w:rsidRPr="00882222" w14:paraId="7C6A4AB9" w14:textId="77777777" w:rsidTr="00AA6F3A">
        <w:trPr>
          <w:trHeight w:val="291"/>
        </w:trPr>
        <w:tc>
          <w:tcPr>
            <w:tcW w:w="1119" w:type="dxa"/>
            <w:tcBorders>
              <w:top w:val="nil"/>
              <w:left w:val="single" w:sz="4" w:space="0" w:color="auto"/>
              <w:bottom w:val="single" w:sz="4" w:space="0" w:color="auto"/>
              <w:right w:val="single" w:sz="4" w:space="0" w:color="auto"/>
            </w:tcBorders>
            <w:shd w:val="clear" w:color="000000" w:fill="B4C6E7"/>
            <w:noWrap/>
            <w:vAlign w:val="bottom"/>
            <w:hideMark/>
          </w:tcPr>
          <w:p w14:paraId="14607150" w14:textId="77777777" w:rsidR="0070192D" w:rsidRPr="00882222" w:rsidRDefault="0070192D" w:rsidP="00AA6F3A">
            <w:pPr>
              <w:spacing w:after="0"/>
              <w:rPr>
                <w:rFonts w:eastAsia="Times New Roman" w:cstheme="minorHAnsi"/>
                <w:i/>
                <w:iCs/>
                <w:color w:val="000000"/>
              </w:rPr>
            </w:pPr>
            <w:r w:rsidRPr="00882222">
              <w:rPr>
                <w:rFonts w:eastAsia="Times New Roman" w:cstheme="minorHAnsi"/>
                <w:i/>
                <w:iCs/>
                <w:color w:val="000000"/>
              </w:rPr>
              <w:t>average</w:t>
            </w:r>
          </w:p>
        </w:tc>
        <w:tc>
          <w:tcPr>
            <w:tcW w:w="2355" w:type="dxa"/>
            <w:tcBorders>
              <w:top w:val="nil"/>
              <w:left w:val="nil"/>
              <w:bottom w:val="single" w:sz="4" w:space="0" w:color="auto"/>
              <w:right w:val="single" w:sz="4" w:space="0" w:color="auto"/>
            </w:tcBorders>
            <w:shd w:val="clear" w:color="000000" w:fill="B4C6E7"/>
            <w:noWrap/>
            <w:vAlign w:val="bottom"/>
            <w:hideMark/>
          </w:tcPr>
          <w:p w14:paraId="52E7D969" w14:textId="77777777" w:rsidR="0070192D" w:rsidRPr="00882222" w:rsidRDefault="0070192D" w:rsidP="00AA6F3A">
            <w:pPr>
              <w:spacing w:after="0"/>
              <w:jc w:val="right"/>
              <w:rPr>
                <w:rFonts w:eastAsia="Times New Roman" w:cstheme="minorHAnsi"/>
                <w:i/>
                <w:iCs/>
                <w:color w:val="000000"/>
              </w:rPr>
            </w:pPr>
            <w:r w:rsidRPr="00882222">
              <w:rPr>
                <w:rFonts w:eastAsia="Times New Roman" w:cstheme="minorHAnsi"/>
                <w:i/>
                <w:iCs/>
                <w:color w:val="000000"/>
              </w:rPr>
              <w:t>63</w:t>
            </w:r>
          </w:p>
        </w:tc>
        <w:tc>
          <w:tcPr>
            <w:tcW w:w="2822" w:type="dxa"/>
            <w:tcBorders>
              <w:top w:val="nil"/>
              <w:left w:val="nil"/>
              <w:bottom w:val="single" w:sz="4" w:space="0" w:color="auto"/>
              <w:right w:val="single" w:sz="4" w:space="0" w:color="auto"/>
            </w:tcBorders>
            <w:shd w:val="clear" w:color="000000" w:fill="B4C6E7"/>
            <w:noWrap/>
            <w:vAlign w:val="bottom"/>
            <w:hideMark/>
          </w:tcPr>
          <w:p w14:paraId="238C78B3" w14:textId="77777777" w:rsidR="0070192D" w:rsidRPr="00882222" w:rsidRDefault="0070192D" w:rsidP="00AA6F3A">
            <w:pPr>
              <w:spacing w:after="0"/>
              <w:jc w:val="right"/>
              <w:rPr>
                <w:rFonts w:eastAsia="Times New Roman" w:cstheme="minorHAnsi"/>
                <w:i/>
                <w:iCs/>
                <w:color w:val="000000"/>
              </w:rPr>
            </w:pPr>
            <w:r w:rsidRPr="00882222">
              <w:rPr>
                <w:rFonts w:eastAsia="Times New Roman" w:cstheme="minorHAnsi"/>
                <w:i/>
                <w:iCs/>
                <w:color w:val="000000"/>
              </w:rPr>
              <w:t>64.888</w:t>
            </w:r>
          </w:p>
        </w:tc>
        <w:tc>
          <w:tcPr>
            <w:tcW w:w="2519" w:type="dxa"/>
            <w:tcBorders>
              <w:top w:val="nil"/>
              <w:left w:val="nil"/>
              <w:bottom w:val="single" w:sz="4" w:space="0" w:color="auto"/>
              <w:right w:val="single" w:sz="4" w:space="0" w:color="auto"/>
            </w:tcBorders>
            <w:shd w:val="clear" w:color="000000" w:fill="B4C6E7"/>
            <w:noWrap/>
            <w:vAlign w:val="bottom"/>
            <w:hideMark/>
          </w:tcPr>
          <w:p w14:paraId="5EFF1F8D" w14:textId="77777777" w:rsidR="0070192D" w:rsidRPr="00882222" w:rsidRDefault="0070192D" w:rsidP="00AA6F3A">
            <w:pPr>
              <w:spacing w:after="0"/>
              <w:jc w:val="right"/>
              <w:rPr>
                <w:rFonts w:eastAsia="Times New Roman" w:cstheme="minorHAnsi"/>
                <w:i/>
                <w:iCs/>
                <w:color w:val="000000"/>
              </w:rPr>
            </w:pPr>
            <w:r w:rsidRPr="00882222">
              <w:rPr>
                <w:rFonts w:eastAsia="Times New Roman" w:cstheme="minorHAnsi"/>
                <w:i/>
                <w:iCs/>
                <w:color w:val="000000"/>
              </w:rPr>
              <w:t>70.418</w:t>
            </w:r>
          </w:p>
        </w:tc>
      </w:tr>
      <w:tr w:rsidR="0070192D" w:rsidRPr="00882222" w14:paraId="1EF9A536" w14:textId="77777777" w:rsidTr="00AA6F3A">
        <w:trPr>
          <w:trHeight w:val="291"/>
        </w:trPr>
        <w:tc>
          <w:tcPr>
            <w:tcW w:w="1119" w:type="dxa"/>
            <w:tcBorders>
              <w:top w:val="nil"/>
              <w:left w:val="single" w:sz="4" w:space="0" w:color="auto"/>
              <w:bottom w:val="single" w:sz="4" w:space="0" w:color="auto"/>
              <w:right w:val="single" w:sz="4" w:space="0" w:color="auto"/>
            </w:tcBorders>
            <w:shd w:val="clear" w:color="000000" w:fill="B4C6E7"/>
            <w:noWrap/>
            <w:vAlign w:val="bottom"/>
            <w:hideMark/>
          </w:tcPr>
          <w:p w14:paraId="14C187A2" w14:textId="77777777" w:rsidR="0070192D" w:rsidRPr="00882222" w:rsidRDefault="007B4583" w:rsidP="00AA6F3A">
            <w:pPr>
              <w:spacing w:after="0"/>
              <w:rPr>
                <w:rFonts w:eastAsia="Times New Roman" w:cstheme="minorHAnsi"/>
                <w:i/>
                <w:iCs/>
                <w:color w:val="000000"/>
              </w:rPr>
            </w:pPr>
            <w:r w:rsidRPr="00882222">
              <w:rPr>
                <w:rFonts w:eastAsia="Times New Roman" w:cstheme="minorHAnsi"/>
                <w:i/>
                <w:iCs/>
                <w:color w:val="000000"/>
              </w:rPr>
              <w:t>S</w:t>
            </w:r>
            <w:r w:rsidR="0070192D" w:rsidRPr="00882222">
              <w:rPr>
                <w:rFonts w:eastAsia="Times New Roman" w:cstheme="minorHAnsi"/>
                <w:i/>
                <w:iCs/>
                <w:color w:val="000000"/>
              </w:rPr>
              <w:t>td</w:t>
            </w:r>
            <w:r>
              <w:rPr>
                <w:rFonts w:eastAsia="Times New Roman" w:cstheme="minorHAnsi"/>
                <w:i/>
                <w:iCs/>
                <w:color w:val="000000"/>
              </w:rPr>
              <w:t>.</w:t>
            </w:r>
            <w:r w:rsidR="0070192D" w:rsidRPr="00882222">
              <w:rPr>
                <w:rFonts w:eastAsia="Times New Roman" w:cstheme="minorHAnsi"/>
                <w:i/>
                <w:iCs/>
                <w:color w:val="000000"/>
              </w:rPr>
              <w:t xml:space="preserve"> dev</w:t>
            </w:r>
          </w:p>
        </w:tc>
        <w:tc>
          <w:tcPr>
            <w:tcW w:w="2355" w:type="dxa"/>
            <w:tcBorders>
              <w:top w:val="nil"/>
              <w:left w:val="nil"/>
              <w:bottom w:val="single" w:sz="4" w:space="0" w:color="auto"/>
              <w:right w:val="single" w:sz="4" w:space="0" w:color="auto"/>
            </w:tcBorders>
            <w:shd w:val="clear" w:color="000000" w:fill="B4C6E7"/>
            <w:noWrap/>
            <w:vAlign w:val="bottom"/>
            <w:hideMark/>
          </w:tcPr>
          <w:p w14:paraId="5F7CFF08" w14:textId="77777777" w:rsidR="0070192D" w:rsidRPr="00882222" w:rsidRDefault="0070192D" w:rsidP="00AA6F3A">
            <w:pPr>
              <w:spacing w:after="0"/>
              <w:jc w:val="right"/>
              <w:rPr>
                <w:rFonts w:eastAsia="Times New Roman" w:cstheme="minorHAnsi"/>
                <w:i/>
                <w:iCs/>
                <w:color w:val="000000"/>
              </w:rPr>
            </w:pPr>
            <w:r w:rsidRPr="00882222">
              <w:rPr>
                <w:rFonts w:eastAsia="Times New Roman" w:cstheme="minorHAnsi"/>
                <w:i/>
                <w:iCs/>
                <w:color w:val="000000"/>
              </w:rPr>
              <w:t>0.666666667</w:t>
            </w:r>
          </w:p>
        </w:tc>
        <w:tc>
          <w:tcPr>
            <w:tcW w:w="2822" w:type="dxa"/>
            <w:tcBorders>
              <w:top w:val="nil"/>
              <w:left w:val="nil"/>
              <w:bottom w:val="single" w:sz="4" w:space="0" w:color="auto"/>
              <w:right w:val="single" w:sz="4" w:space="0" w:color="auto"/>
            </w:tcBorders>
            <w:shd w:val="clear" w:color="000000" w:fill="B4C6E7"/>
            <w:noWrap/>
            <w:vAlign w:val="bottom"/>
            <w:hideMark/>
          </w:tcPr>
          <w:p w14:paraId="5950C40D" w14:textId="77777777" w:rsidR="0070192D" w:rsidRPr="00882222" w:rsidRDefault="0070192D" w:rsidP="00AA6F3A">
            <w:pPr>
              <w:spacing w:after="0"/>
              <w:jc w:val="right"/>
              <w:rPr>
                <w:rFonts w:eastAsia="Times New Roman" w:cstheme="minorHAnsi"/>
                <w:i/>
                <w:iCs/>
                <w:color w:val="000000"/>
              </w:rPr>
            </w:pPr>
            <w:r w:rsidRPr="00882222">
              <w:rPr>
                <w:rFonts w:eastAsia="Times New Roman" w:cstheme="minorHAnsi"/>
                <w:i/>
                <w:iCs/>
                <w:color w:val="000000"/>
              </w:rPr>
              <w:t>4.164097341</w:t>
            </w:r>
          </w:p>
        </w:tc>
        <w:tc>
          <w:tcPr>
            <w:tcW w:w="2519" w:type="dxa"/>
            <w:tcBorders>
              <w:top w:val="nil"/>
              <w:left w:val="nil"/>
              <w:bottom w:val="single" w:sz="4" w:space="0" w:color="auto"/>
              <w:right w:val="single" w:sz="4" w:space="0" w:color="auto"/>
            </w:tcBorders>
            <w:shd w:val="clear" w:color="000000" w:fill="B4C6E7"/>
            <w:noWrap/>
            <w:vAlign w:val="bottom"/>
            <w:hideMark/>
          </w:tcPr>
          <w:p w14:paraId="0A7E0104" w14:textId="77777777" w:rsidR="0070192D" w:rsidRPr="00882222" w:rsidRDefault="0070192D" w:rsidP="00AA6F3A">
            <w:pPr>
              <w:spacing w:after="0"/>
              <w:jc w:val="right"/>
              <w:rPr>
                <w:rFonts w:eastAsia="Times New Roman" w:cstheme="minorHAnsi"/>
                <w:i/>
                <w:iCs/>
                <w:color w:val="000000"/>
              </w:rPr>
            </w:pPr>
            <w:r w:rsidRPr="00882222">
              <w:rPr>
                <w:rFonts w:eastAsia="Times New Roman" w:cstheme="minorHAnsi"/>
                <w:i/>
                <w:iCs/>
                <w:color w:val="000000"/>
              </w:rPr>
              <w:t>3.374926501</w:t>
            </w:r>
          </w:p>
        </w:tc>
      </w:tr>
    </w:tbl>
    <w:p w14:paraId="6A43C947" w14:textId="77777777" w:rsidR="0070192D" w:rsidRPr="00814402" w:rsidRDefault="0070192D" w:rsidP="0070192D">
      <w:pPr>
        <w:rPr>
          <w:rFonts w:cstheme="minorHAnsi"/>
          <w:b/>
        </w:rPr>
      </w:pPr>
    </w:p>
    <w:p w14:paraId="458D9FA1" w14:textId="77777777" w:rsidR="0070192D" w:rsidRPr="001A493A" w:rsidRDefault="002A781E" w:rsidP="001A634B">
      <w:pPr>
        <w:spacing w:line="480" w:lineRule="auto"/>
        <w:rPr>
          <w:rFonts w:cstheme="minorHAnsi"/>
          <w:i/>
        </w:rPr>
      </w:pPr>
      <w:r>
        <w:rPr>
          <w:rFonts w:cstheme="minorHAnsi"/>
          <w:i/>
        </w:rPr>
        <w:t>For</w:t>
      </w:r>
      <w:r w:rsidR="0070192D" w:rsidRPr="001A493A">
        <w:rPr>
          <w:rFonts w:cstheme="minorHAnsi"/>
          <w:i/>
        </w:rPr>
        <w:t xml:space="preserve"> this case, the small mask averages are better than the large mask averages, and standard deviations are smaller. Taken together this indicates the small masks are better.</w:t>
      </w:r>
    </w:p>
    <w:p w14:paraId="6531C079" w14:textId="77777777" w:rsidR="0070192D" w:rsidRPr="00814402" w:rsidRDefault="0070192D" w:rsidP="00892EB7">
      <w:pPr>
        <w:spacing w:line="480" w:lineRule="auto"/>
        <w:rPr>
          <w:rFonts w:cstheme="minorHAnsi"/>
        </w:rPr>
      </w:pPr>
      <w:r>
        <w:rPr>
          <w:rFonts w:cstheme="minorHAnsi"/>
        </w:rPr>
        <w:t xml:space="preserve">Here, we </w:t>
      </w:r>
      <w:r w:rsidRPr="00814402">
        <w:rPr>
          <w:rFonts w:cstheme="minorHAnsi"/>
        </w:rPr>
        <w:t xml:space="preserve">calculated the </w:t>
      </w:r>
      <w:r w:rsidRPr="00822AC7">
        <w:rPr>
          <w:rFonts w:cstheme="minorHAnsi"/>
        </w:rPr>
        <w:t>statistics</w:t>
      </w:r>
      <w:r>
        <w:rPr>
          <w:rFonts w:cstheme="minorHAnsi"/>
        </w:rPr>
        <w:t xml:space="preserve">, </w:t>
      </w:r>
      <w:r w:rsidRPr="00814402">
        <w:rPr>
          <w:rFonts w:cstheme="minorHAnsi"/>
        </w:rPr>
        <w:t>average and standard deviation</w:t>
      </w:r>
      <w:r>
        <w:rPr>
          <w:rFonts w:cstheme="minorHAnsi"/>
        </w:rPr>
        <w:t xml:space="preserve">, </w:t>
      </w:r>
      <w:r w:rsidRPr="00822AC7">
        <w:rPr>
          <w:rFonts w:cstheme="minorHAnsi"/>
        </w:rPr>
        <w:t>for all 8,184 permutations</w:t>
      </w:r>
      <w:r w:rsidRPr="00814402">
        <w:rPr>
          <w:rFonts w:cstheme="minorHAnsi"/>
        </w:rPr>
        <w:t xml:space="preserve"> of various parameters </w:t>
      </w:r>
      <w:r>
        <w:rPr>
          <w:rFonts w:cstheme="minorHAnsi"/>
        </w:rPr>
        <w:t xml:space="preserve">(each permutation one experiment) </w:t>
      </w:r>
      <w:r w:rsidRPr="00814402">
        <w:rPr>
          <w:rFonts w:cstheme="minorHAnsi"/>
        </w:rPr>
        <w:t>to compare the results from both mask</w:t>
      </w:r>
      <w:r>
        <w:rPr>
          <w:rFonts w:cstheme="minorHAnsi"/>
        </w:rPr>
        <w:t xml:space="preserve"> types</w:t>
      </w:r>
      <w:r w:rsidRPr="00814402">
        <w:rPr>
          <w:rFonts w:cstheme="minorHAnsi"/>
        </w:rPr>
        <w:t xml:space="preserve"> with all four texture distance</w:t>
      </w:r>
      <w:r>
        <w:rPr>
          <w:rFonts w:cstheme="minorHAnsi"/>
        </w:rPr>
        <w:t>s</w:t>
      </w:r>
      <w:r w:rsidRPr="00814402">
        <w:rPr>
          <w:rFonts w:cstheme="minorHAnsi"/>
        </w:rPr>
        <w:t>.</w:t>
      </w:r>
    </w:p>
    <w:p w14:paraId="40B1CBC2" w14:textId="77777777" w:rsidR="0070192D" w:rsidRPr="00C70DD5" w:rsidRDefault="0070192D" w:rsidP="0070192D">
      <w:pPr>
        <w:rPr>
          <w:rFonts w:cstheme="minorHAnsi"/>
          <w:b/>
          <w:szCs w:val="24"/>
          <w:u w:val="single"/>
        </w:rPr>
      </w:pPr>
      <w:r w:rsidRPr="00C70DD5">
        <w:rPr>
          <w:rFonts w:cstheme="minorHAnsi"/>
          <w:b/>
          <w:szCs w:val="24"/>
          <w:u w:val="single"/>
        </w:rPr>
        <w:t>Texture Distance = 6; statistics for all 8,184 experiments</w:t>
      </w:r>
    </w:p>
    <w:p w14:paraId="7FE2973B" w14:textId="77777777" w:rsidR="0070192D" w:rsidRPr="00C70DD5" w:rsidRDefault="0070192D" w:rsidP="0070192D">
      <w:pPr>
        <w:rPr>
          <w:rFonts w:cstheme="minorHAnsi"/>
          <w:b/>
          <w:szCs w:val="24"/>
        </w:rPr>
      </w:pPr>
      <w:r w:rsidRPr="00C70DD5">
        <w:rPr>
          <w:rFonts w:cstheme="minorHAnsi"/>
          <w:b/>
          <w:szCs w:val="24"/>
        </w:rPr>
        <w:t>Large mask</w:t>
      </w:r>
    </w:p>
    <w:tbl>
      <w:tblPr>
        <w:tblW w:w="8581" w:type="dxa"/>
        <w:tblInd w:w="-5" w:type="dxa"/>
        <w:tblLook w:val="04A0" w:firstRow="1" w:lastRow="0" w:firstColumn="1" w:lastColumn="0" w:noHBand="0" w:noVBand="1"/>
      </w:tblPr>
      <w:tblGrid>
        <w:gridCol w:w="1781"/>
        <w:gridCol w:w="2138"/>
        <w:gridCol w:w="2550"/>
        <w:gridCol w:w="2112"/>
      </w:tblGrid>
      <w:tr w:rsidR="0070192D" w:rsidRPr="007333F1" w14:paraId="759CA08B" w14:textId="77777777" w:rsidTr="00AA6F3A">
        <w:trPr>
          <w:trHeight w:val="412"/>
        </w:trPr>
        <w:tc>
          <w:tcPr>
            <w:tcW w:w="17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D0B6C2" w14:textId="77777777" w:rsidR="0070192D" w:rsidRPr="007333F1" w:rsidRDefault="0070192D" w:rsidP="00AA6F3A">
            <w:pPr>
              <w:spacing w:after="0"/>
              <w:rPr>
                <w:rFonts w:eastAsia="Times New Roman" w:cstheme="minorHAnsi"/>
                <w:color w:val="000000"/>
              </w:rPr>
            </w:pPr>
            <w:r w:rsidRPr="007333F1">
              <w:rPr>
                <w:rFonts w:eastAsia="Times New Roman" w:cstheme="minorHAnsi"/>
                <w:color w:val="000000"/>
              </w:rPr>
              <w:t> </w:t>
            </w:r>
          </w:p>
        </w:tc>
        <w:tc>
          <w:tcPr>
            <w:tcW w:w="2138" w:type="dxa"/>
            <w:tcBorders>
              <w:top w:val="single" w:sz="4" w:space="0" w:color="auto"/>
              <w:left w:val="nil"/>
              <w:bottom w:val="single" w:sz="4" w:space="0" w:color="auto"/>
              <w:right w:val="single" w:sz="4" w:space="0" w:color="auto"/>
            </w:tcBorders>
            <w:shd w:val="clear" w:color="auto" w:fill="auto"/>
            <w:noWrap/>
            <w:vAlign w:val="center"/>
            <w:hideMark/>
          </w:tcPr>
          <w:p w14:paraId="0C0001ED" w14:textId="77777777" w:rsidR="0070192D" w:rsidRPr="007333F1" w:rsidRDefault="0070192D" w:rsidP="00AA6F3A">
            <w:pPr>
              <w:spacing w:after="0"/>
              <w:jc w:val="center"/>
              <w:rPr>
                <w:rFonts w:eastAsia="Times New Roman" w:cstheme="minorHAnsi"/>
                <w:b/>
                <w:color w:val="000000"/>
              </w:rPr>
            </w:pPr>
            <w:r w:rsidRPr="007333F1">
              <w:rPr>
                <w:rFonts w:eastAsia="Times New Roman" w:cstheme="minorHAnsi"/>
                <w:b/>
                <w:color w:val="000000"/>
              </w:rPr>
              <w:t>Overall out of 93</w:t>
            </w:r>
          </w:p>
        </w:tc>
        <w:tc>
          <w:tcPr>
            <w:tcW w:w="2550" w:type="dxa"/>
            <w:tcBorders>
              <w:top w:val="single" w:sz="4" w:space="0" w:color="auto"/>
              <w:left w:val="nil"/>
              <w:bottom w:val="single" w:sz="4" w:space="0" w:color="auto"/>
              <w:right w:val="single" w:sz="4" w:space="0" w:color="auto"/>
            </w:tcBorders>
            <w:shd w:val="clear" w:color="auto" w:fill="auto"/>
            <w:noWrap/>
            <w:vAlign w:val="center"/>
            <w:hideMark/>
          </w:tcPr>
          <w:p w14:paraId="7756A594" w14:textId="77777777" w:rsidR="0070192D" w:rsidRPr="007333F1" w:rsidRDefault="0070192D" w:rsidP="00AA6F3A">
            <w:pPr>
              <w:spacing w:after="0"/>
              <w:jc w:val="center"/>
              <w:rPr>
                <w:rFonts w:eastAsia="Times New Roman" w:cstheme="minorHAnsi"/>
                <w:b/>
                <w:color w:val="000000"/>
              </w:rPr>
            </w:pPr>
            <w:r w:rsidRPr="007333F1">
              <w:rPr>
                <w:rFonts w:eastAsia="Times New Roman" w:cstheme="minorHAnsi"/>
                <w:b/>
                <w:color w:val="000000"/>
              </w:rPr>
              <w:t>NO syrinx success %</w:t>
            </w:r>
          </w:p>
        </w:tc>
        <w:tc>
          <w:tcPr>
            <w:tcW w:w="2112" w:type="dxa"/>
            <w:tcBorders>
              <w:top w:val="single" w:sz="4" w:space="0" w:color="auto"/>
              <w:left w:val="nil"/>
              <w:bottom w:val="single" w:sz="4" w:space="0" w:color="auto"/>
              <w:right w:val="single" w:sz="4" w:space="0" w:color="auto"/>
            </w:tcBorders>
            <w:shd w:val="clear" w:color="auto" w:fill="auto"/>
            <w:noWrap/>
            <w:vAlign w:val="center"/>
            <w:hideMark/>
          </w:tcPr>
          <w:p w14:paraId="521B1FB7" w14:textId="77777777" w:rsidR="0070192D" w:rsidRPr="007333F1" w:rsidRDefault="0070192D" w:rsidP="00AA6F3A">
            <w:pPr>
              <w:spacing w:after="0"/>
              <w:jc w:val="center"/>
              <w:rPr>
                <w:rFonts w:eastAsia="Times New Roman" w:cstheme="minorHAnsi"/>
                <w:b/>
                <w:color w:val="000000"/>
              </w:rPr>
            </w:pPr>
            <w:r w:rsidRPr="007333F1">
              <w:rPr>
                <w:rFonts w:eastAsia="Times New Roman" w:cstheme="minorHAnsi"/>
                <w:b/>
                <w:color w:val="000000"/>
              </w:rPr>
              <w:t>Syrinx success %</w:t>
            </w:r>
          </w:p>
        </w:tc>
      </w:tr>
      <w:tr w:rsidR="0070192D" w:rsidRPr="007333F1" w14:paraId="07B052FE" w14:textId="77777777" w:rsidTr="00AA6F3A">
        <w:trPr>
          <w:trHeight w:val="412"/>
        </w:trPr>
        <w:tc>
          <w:tcPr>
            <w:tcW w:w="1781" w:type="dxa"/>
            <w:tcBorders>
              <w:top w:val="nil"/>
              <w:left w:val="single" w:sz="4" w:space="0" w:color="auto"/>
              <w:bottom w:val="single" w:sz="4" w:space="0" w:color="auto"/>
              <w:right w:val="single" w:sz="4" w:space="0" w:color="auto"/>
            </w:tcBorders>
            <w:shd w:val="clear" w:color="auto" w:fill="auto"/>
            <w:noWrap/>
            <w:vAlign w:val="bottom"/>
            <w:hideMark/>
          </w:tcPr>
          <w:p w14:paraId="14C7F85F" w14:textId="77777777" w:rsidR="0070192D" w:rsidRPr="007333F1" w:rsidRDefault="0070192D" w:rsidP="00AA6F3A">
            <w:pPr>
              <w:spacing w:after="0"/>
              <w:rPr>
                <w:rFonts w:eastAsia="Times New Roman" w:cstheme="minorHAnsi"/>
                <w:color w:val="000000"/>
              </w:rPr>
            </w:pPr>
            <w:r w:rsidRPr="007333F1">
              <w:rPr>
                <w:rFonts w:eastAsia="Times New Roman" w:cstheme="minorHAnsi"/>
                <w:color w:val="000000"/>
              </w:rPr>
              <w:lastRenderedPageBreak/>
              <w:t>average</w:t>
            </w:r>
          </w:p>
        </w:tc>
        <w:tc>
          <w:tcPr>
            <w:tcW w:w="2138" w:type="dxa"/>
            <w:tcBorders>
              <w:top w:val="nil"/>
              <w:left w:val="nil"/>
              <w:bottom w:val="single" w:sz="4" w:space="0" w:color="auto"/>
              <w:right w:val="single" w:sz="4" w:space="0" w:color="auto"/>
            </w:tcBorders>
            <w:shd w:val="clear" w:color="auto" w:fill="auto"/>
            <w:noWrap/>
            <w:vAlign w:val="center"/>
            <w:hideMark/>
          </w:tcPr>
          <w:p w14:paraId="5690225C"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44.87268</w:t>
            </w:r>
          </w:p>
        </w:tc>
        <w:tc>
          <w:tcPr>
            <w:tcW w:w="2550" w:type="dxa"/>
            <w:tcBorders>
              <w:top w:val="nil"/>
              <w:left w:val="nil"/>
              <w:bottom w:val="single" w:sz="4" w:space="0" w:color="auto"/>
              <w:right w:val="single" w:sz="4" w:space="0" w:color="auto"/>
            </w:tcBorders>
            <w:shd w:val="clear" w:color="auto" w:fill="auto"/>
            <w:noWrap/>
            <w:vAlign w:val="center"/>
            <w:hideMark/>
          </w:tcPr>
          <w:p w14:paraId="7283190E"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46.16405547</w:t>
            </w:r>
          </w:p>
        </w:tc>
        <w:tc>
          <w:tcPr>
            <w:tcW w:w="2112" w:type="dxa"/>
            <w:tcBorders>
              <w:top w:val="nil"/>
              <w:left w:val="nil"/>
              <w:bottom w:val="single" w:sz="4" w:space="0" w:color="auto"/>
              <w:right w:val="single" w:sz="4" w:space="0" w:color="auto"/>
            </w:tcBorders>
            <w:shd w:val="clear" w:color="auto" w:fill="auto"/>
            <w:noWrap/>
            <w:vAlign w:val="center"/>
            <w:hideMark/>
          </w:tcPr>
          <w:p w14:paraId="2A653509"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50.20597996</w:t>
            </w:r>
          </w:p>
        </w:tc>
      </w:tr>
      <w:tr w:rsidR="0070192D" w:rsidRPr="007333F1" w14:paraId="177A3E06" w14:textId="77777777" w:rsidTr="00AA6F3A">
        <w:trPr>
          <w:trHeight w:val="412"/>
        </w:trPr>
        <w:tc>
          <w:tcPr>
            <w:tcW w:w="1781" w:type="dxa"/>
            <w:tcBorders>
              <w:top w:val="nil"/>
              <w:left w:val="single" w:sz="4" w:space="0" w:color="auto"/>
              <w:bottom w:val="single" w:sz="4" w:space="0" w:color="auto"/>
              <w:right w:val="single" w:sz="4" w:space="0" w:color="auto"/>
            </w:tcBorders>
            <w:shd w:val="clear" w:color="auto" w:fill="auto"/>
            <w:noWrap/>
            <w:vAlign w:val="bottom"/>
            <w:hideMark/>
          </w:tcPr>
          <w:p w14:paraId="126CA102" w14:textId="77777777" w:rsidR="0070192D" w:rsidRPr="007333F1" w:rsidRDefault="0070192D" w:rsidP="00AA6F3A">
            <w:pPr>
              <w:spacing w:after="0"/>
              <w:rPr>
                <w:rFonts w:eastAsia="Times New Roman" w:cstheme="minorHAnsi"/>
                <w:color w:val="000000"/>
              </w:rPr>
            </w:pPr>
            <w:r w:rsidRPr="00814402">
              <w:rPr>
                <w:rFonts w:eastAsia="Times New Roman" w:cstheme="minorHAnsi"/>
                <w:color w:val="000000"/>
              </w:rPr>
              <w:t xml:space="preserve">std. </w:t>
            </w:r>
            <w:r w:rsidRPr="007333F1">
              <w:rPr>
                <w:rFonts w:eastAsia="Times New Roman" w:cstheme="minorHAnsi"/>
                <w:color w:val="000000"/>
              </w:rPr>
              <w:t>deviation</w:t>
            </w:r>
          </w:p>
        </w:tc>
        <w:tc>
          <w:tcPr>
            <w:tcW w:w="2138" w:type="dxa"/>
            <w:tcBorders>
              <w:top w:val="nil"/>
              <w:left w:val="nil"/>
              <w:bottom w:val="single" w:sz="4" w:space="0" w:color="auto"/>
              <w:right w:val="single" w:sz="4" w:space="0" w:color="auto"/>
            </w:tcBorders>
            <w:shd w:val="clear" w:color="auto" w:fill="auto"/>
            <w:noWrap/>
            <w:vAlign w:val="center"/>
            <w:hideMark/>
          </w:tcPr>
          <w:p w14:paraId="6C698F2F"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4.995432</w:t>
            </w:r>
          </w:p>
        </w:tc>
        <w:tc>
          <w:tcPr>
            <w:tcW w:w="2550" w:type="dxa"/>
            <w:tcBorders>
              <w:top w:val="nil"/>
              <w:left w:val="nil"/>
              <w:bottom w:val="single" w:sz="4" w:space="0" w:color="auto"/>
              <w:right w:val="single" w:sz="4" w:space="0" w:color="auto"/>
            </w:tcBorders>
            <w:shd w:val="clear" w:color="auto" w:fill="auto"/>
            <w:noWrap/>
            <w:vAlign w:val="center"/>
            <w:hideMark/>
          </w:tcPr>
          <w:p w14:paraId="28A6E687"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7.989716933</w:t>
            </w:r>
          </w:p>
        </w:tc>
        <w:tc>
          <w:tcPr>
            <w:tcW w:w="2112" w:type="dxa"/>
            <w:tcBorders>
              <w:top w:val="nil"/>
              <w:left w:val="nil"/>
              <w:bottom w:val="single" w:sz="4" w:space="0" w:color="auto"/>
              <w:right w:val="single" w:sz="4" w:space="0" w:color="auto"/>
            </w:tcBorders>
            <w:shd w:val="clear" w:color="auto" w:fill="auto"/>
            <w:noWrap/>
            <w:vAlign w:val="center"/>
            <w:hideMark/>
          </w:tcPr>
          <w:p w14:paraId="25E6849D"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7.163007577</w:t>
            </w:r>
          </w:p>
        </w:tc>
      </w:tr>
    </w:tbl>
    <w:p w14:paraId="47AA2E7E" w14:textId="77777777" w:rsidR="0070192D" w:rsidRDefault="0070192D" w:rsidP="0070192D">
      <w:pPr>
        <w:rPr>
          <w:rFonts w:cstheme="minorHAnsi"/>
        </w:rPr>
      </w:pPr>
    </w:p>
    <w:p w14:paraId="66C66818" w14:textId="77777777" w:rsidR="00977BC2" w:rsidRDefault="00977BC2" w:rsidP="0070192D">
      <w:pPr>
        <w:rPr>
          <w:rFonts w:cstheme="minorHAnsi"/>
        </w:rPr>
      </w:pPr>
    </w:p>
    <w:p w14:paraId="64945621" w14:textId="77777777" w:rsidR="00977BC2" w:rsidRDefault="00977BC2" w:rsidP="0070192D">
      <w:pPr>
        <w:rPr>
          <w:rFonts w:cstheme="minorHAnsi"/>
        </w:rPr>
      </w:pPr>
    </w:p>
    <w:p w14:paraId="29B92208" w14:textId="77777777" w:rsidR="00977BC2" w:rsidRPr="00814402" w:rsidRDefault="00977BC2" w:rsidP="0070192D">
      <w:pPr>
        <w:rPr>
          <w:rFonts w:cstheme="minorHAnsi"/>
        </w:rPr>
      </w:pPr>
    </w:p>
    <w:p w14:paraId="3E5B51EA" w14:textId="77777777" w:rsidR="0070192D" w:rsidRPr="00814402" w:rsidRDefault="0070192D" w:rsidP="0070192D">
      <w:pPr>
        <w:rPr>
          <w:rFonts w:cstheme="minorHAnsi"/>
          <w:b/>
        </w:rPr>
      </w:pPr>
      <w:r w:rsidRPr="00814402">
        <w:rPr>
          <w:rFonts w:cstheme="minorHAnsi"/>
          <w:b/>
        </w:rPr>
        <w:t>Small mask</w:t>
      </w:r>
    </w:p>
    <w:tbl>
      <w:tblPr>
        <w:tblW w:w="8642" w:type="dxa"/>
        <w:tblInd w:w="-5" w:type="dxa"/>
        <w:tblLook w:val="04A0" w:firstRow="1" w:lastRow="0" w:firstColumn="1" w:lastColumn="0" w:noHBand="0" w:noVBand="1"/>
      </w:tblPr>
      <w:tblGrid>
        <w:gridCol w:w="1794"/>
        <w:gridCol w:w="2153"/>
        <w:gridCol w:w="2568"/>
        <w:gridCol w:w="2127"/>
      </w:tblGrid>
      <w:tr w:rsidR="0070192D" w:rsidRPr="007333F1" w14:paraId="6D33AFD6" w14:textId="77777777" w:rsidTr="00AA6F3A">
        <w:trPr>
          <w:trHeight w:val="408"/>
        </w:trPr>
        <w:tc>
          <w:tcPr>
            <w:tcW w:w="17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626303" w14:textId="77777777" w:rsidR="0070192D" w:rsidRPr="007333F1" w:rsidRDefault="0070192D" w:rsidP="00AA6F3A">
            <w:pPr>
              <w:spacing w:after="0"/>
              <w:rPr>
                <w:rFonts w:eastAsia="Times New Roman" w:cstheme="minorHAnsi"/>
                <w:color w:val="000000"/>
              </w:rPr>
            </w:pPr>
            <w:r w:rsidRPr="007333F1">
              <w:rPr>
                <w:rFonts w:eastAsia="Times New Roman" w:cstheme="minorHAnsi"/>
                <w:color w:val="000000"/>
              </w:rPr>
              <w:t> </w:t>
            </w:r>
          </w:p>
        </w:tc>
        <w:tc>
          <w:tcPr>
            <w:tcW w:w="2153" w:type="dxa"/>
            <w:tcBorders>
              <w:top w:val="single" w:sz="4" w:space="0" w:color="auto"/>
              <w:left w:val="nil"/>
              <w:bottom w:val="single" w:sz="4" w:space="0" w:color="auto"/>
              <w:right w:val="single" w:sz="4" w:space="0" w:color="auto"/>
            </w:tcBorders>
            <w:shd w:val="clear" w:color="auto" w:fill="auto"/>
            <w:noWrap/>
            <w:vAlign w:val="center"/>
            <w:hideMark/>
          </w:tcPr>
          <w:p w14:paraId="697D3E3B" w14:textId="77777777" w:rsidR="0070192D" w:rsidRPr="007333F1" w:rsidRDefault="0070192D" w:rsidP="00AA6F3A">
            <w:pPr>
              <w:spacing w:after="0"/>
              <w:jc w:val="center"/>
              <w:rPr>
                <w:rFonts w:eastAsia="Times New Roman" w:cstheme="minorHAnsi"/>
                <w:b/>
                <w:color w:val="000000"/>
              </w:rPr>
            </w:pPr>
            <w:r w:rsidRPr="007333F1">
              <w:rPr>
                <w:rFonts w:eastAsia="Times New Roman" w:cstheme="minorHAnsi"/>
                <w:b/>
                <w:color w:val="000000"/>
              </w:rPr>
              <w:t>Overall out of 93</w:t>
            </w:r>
          </w:p>
        </w:tc>
        <w:tc>
          <w:tcPr>
            <w:tcW w:w="2568" w:type="dxa"/>
            <w:tcBorders>
              <w:top w:val="single" w:sz="4" w:space="0" w:color="auto"/>
              <w:left w:val="nil"/>
              <w:bottom w:val="single" w:sz="4" w:space="0" w:color="auto"/>
              <w:right w:val="single" w:sz="4" w:space="0" w:color="auto"/>
            </w:tcBorders>
            <w:shd w:val="clear" w:color="auto" w:fill="auto"/>
            <w:noWrap/>
            <w:vAlign w:val="center"/>
            <w:hideMark/>
          </w:tcPr>
          <w:p w14:paraId="04C95CF7" w14:textId="77777777" w:rsidR="0070192D" w:rsidRPr="007333F1" w:rsidRDefault="0070192D" w:rsidP="00AA6F3A">
            <w:pPr>
              <w:spacing w:after="0"/>
              <w:jc w:val="center"/>
              <w:rPr>
                <w:rFonts w:eastAsia="Times New Roman" w:cstheme="minorHAnsi"/>
                <w:b/>
                <w:color w:val="000000"/>
              </w:rPr>
            </w:pPr>
            <w:r w:rsidRPr="007333F1">
              <w:rPr>
                <w:rFonts w:eastAsia="Times New Roman" w:cstheme="minorHAnsi"/>
                <w:b/>
                <w:color w:val="000000"/>
              </w:rPr>
              <w:t>NO syrinx success %</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3C00290D" w14:textId="77777777" w:rsidR="0070192D" w:rsidRPr="007333F1" w:rsidRDefault="0070192D" w:rsidP="00AA6F3A">
            <w:pPr>
              <w:spacing w:after="0"/>
              <w:jc w:val="center"/>
              <w:rPr>
                <w:rFonts w:eastAsia="Times New Roman" w:cstheme="minorHAnsi"/>
                <w:b/>
                <w:color w:val="000000"/>
              </w:rPr>
            </w:pPr>
            <w:r w:rsidRPr="007333F1">
              <w:rPr>
                <w:rFonts w:eastAsia="Times New Roman" w:cstheme="minorHAnsi"/>
                <w:b/>
                <w:color w:val="000000"/>
              </w:rPr>
              <w:t>Syrinx success %</w:t>
            </w:r>
          </w:p>
        </w:tc>
      </w:tr>
      <w:tr w:rsidR="0070192D" w:rsidRPr="007333F1" w14:paraId="1CDFCE91" w14:textId="77777777" w:rsidTr="00AA6F3A">
        <w:trPr>
          <w:trHeight w:val="408"/>
        </w:trPr>
        <w:tc>
          <w:tcPr>
            <w:tcW w:w="1794" w:type="dxa"/>
            <w:tcBorders>
              <w:top w:val="nil"/>
              <w:left w:val="single" w:sz="4" w:space="0" w:color="auto"/>
              <w:bottom w:val="single" w:sz="4" w:space="0" w:color="auto"/>
              <w:right w:val="single" w:sz="4" w:space="0" w:color="auto"/>
            </w:tcBorders>
            <w:shd w:val="clear" w:color="auto" w:fill="auto"/>
            <w:noWrap/>
            <w:vAlign w:val="bottom"/>
            <w:hideMark/>
          </w:tcPr>
          <w:p w14:paraId="72ED95F5" w14:textId="77777777" w:rsidR="0070192D" w:rsidRPr="007333F1" w:rsidRDefault="0070192D" w:rsidP="00AA6F3A">
            <w:pPr>
              <w:spacing w:after="0"/>
              <w:rPr>
                <w:rFonts w:eastAsia="Times New Roman" w:cstheme="minorHAnsi"/>
                <w:color w:val="000000"/>
              </w:rPr>
            </w:pPr>
            <w:r w:rsidRPr="007333F1">
              <w:rPr>
                <w:rFonts w:eastAsia="Times New Roman" w:cstheme="minorHAnsi"/>
                <w:color w:val="000000"/>
              </w:rPr>
              <w:t>average</w:t>
            </w:r>
          </w:p>
        </w:tc>
        <w:tc>
          <w:tcPr>
            <w:tcW w:w="2153" w:type="dxa"/>
            <w:tcBorders>
              <w:top w:val="nil"/>
              <w:left w:val="nil"/>
              <w:bottom w:val="single" w:sz="4" w:space="0" w:color="auto"/>
              <w:right w:val="single" w:sz="4" w:space="0" w:color="auto"/>
            </w:tcBorders>
            <w:shd w:val="clear" w:color="auto" w:fill="auto"/>
            <w:noWrap/>
            <w:vAlign w:val="center"/>
            <w:hideMark/>
          </w:tcPr>
          <w:p w14:paraId="1F9EC387"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49.62793</w:t>
            </w:r>
          </w:p>
        </w:tc>
        <w:tc>
          <w:tcPr>
            <w:tcW w:w="2568" w:type="dxa"/>
            <w:tcBorders>
              <w:top w:val="nil"/>
              <w:left w:val="nil"/>
              <w:bottom w:val="single" w:sz="4" w:space="0" w:color="auto"/>
              <w:right w:val="single" w:sz="4" w:space="0" w:color="auto"/>
            </w:tcBorders>
            <w:shd w:val="clear" w:color="auto" w:fill="auto"/>
            <w:noWrap/>
            <w:vAlign w:val="center"/>
            <w:hideMark/>
          </w:tcPr>
          <w:p w14:paraId="28BFDEB2"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49.13213954</w:t>
            </w:r>
          </w:p>
        </w:tc>
        <w:tc>
          <w:tcPr>
            <w:tcW w:w="2127" w:type="dxa"/>
            <w:tcBorders>
              <w:top w:val="nil"/>
              <w:left w:val="nil"/>
              <w:bottom w:val="single" w:sz="4" w:space="0" w:color="auto"/>
              <w:right w:val="single" w:sz="4" w:space="0" w:color="auto"/>
            </w:tcBorders>
            <w:shd w:val="clear" w:color="auto" w:fill="auto"/>
            <w:noWrap/>
            <w:vAlign w:val="center"/>
            <w:hideMark/>
          </w:tcPr>
          <w:p w14:paraId="63CF2588"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57.3301063</w:t>
            </w:r>
          </w:p>
        </w:tc>
      </w:tr>
      <w:tr w:rsidR="0070192D" w:rsidRPr="007333F1" w14:paraId="73B2628D" w14:textId="77777777" w:rsidTr="00AA6F3A">
        <w:trPr>
          <w:trHeight w:val="408"/>
        </w:trPr>
        <w:tc>
          <w:tcPr>
            <w:tcW w:w="1794" w:type="dxa"/>
            <w:tcBorders>
              <w:top w:val="nil"/>
              <w:left w:val="single" w:sz="4" w:space="0" w:color="auto"/>
              <w:bottom w:val="single" w:sz="4" w:space="0" w:color="auto"/>
              <w:right w:val="single" w:sz="4" w:space="0" w:color="auto"/>
            </w:tcBorders>
            <w:shd w:val="clear" w:color="auto" w:fill="auto"/>
            <w:noWrap/>
            <w:vAlign w:val="bottom"/>
            <w:hideMark/>
          </w:tcPr>
          <w:p w14:paraId="51044354" w14:textId="77777777" w:rsidR="0070192D" w:rsidRPr="007333F1" w:rsidRDefault="0070192D" w:rsidP="00AA6F3A">
            <w:pPr>
              <w:spacing w:after="0"/>
              <w:rPr>
                <w:rFonts w:eastAsia="Times New Roman" w:cstheme="minorHAnsi"/>
                <w:color w:val="000000"/>
              </w:rPr>
            </w:pPr>
            <w:r w:rsidRPr="007333F1">
              <w:rPr>
                <w:rFonts w:eastAsia="Times New Roman" w:cstheme="minorHAnsi"/>
                <w:color w:val="000000"/>
              </w:rPr>
              <w:t>std.</w:t>
            </w:r>
            <w:r w:rsidRPr="00814402">
              <w:rPr>
                <w:rFonts w:eastAsia="Times New Roman" w:cstheme="minorHAnsi"/>
                <w:color w:val="000000"/>
              </w:rPr>
              <w:t xml:space="preserve"> </w:t>
            </w:r>
            <w:r w:rsidRPr="007333F1">
              <w:rPr>
                <w:rFonts w:eastAsia="Times New Roman" w:cstheme="minorHAnsi"/>
                <w:color w:val="000000"/>
              </w:rPr>
              <w:t>deviation</w:t>
            </w:r>
          </w:p>
        </w:tc>
        <w:tc>
          <w:tcPr>
            <w:tcW w:w="2153" w:type="dxa"/>
            <w:tcBorders>
              <w:top w:val="nil"/>
              <w:left w:val="nil"/>
              <w:bottom w:val="single" w:sz="4" w:space="0" w:color="auto"/>
              <w:right w:val="single" w:sz="4" w:space="0" w:color="auto"/>
            </w:tcBorders>
            <w:shd w:val="clear" w:color="auto" w:fill="auto"/>
            <w:noWrap/>
            <w:vAlign w:val="center"/>
            <w:hideMark/>
          </w:tcPr>
          <w:p w14:paraId="2B97BF44"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5.130963</w:t>
            </w:r>
          </w:p>
        </w:tc>
        <w:tc>
          <w:tcPr>
            <w:tcW w:w="2568" w:type="dxa"/>
            <w:tcBorders>
              <w:top w:val="nil"/>
              <w:left w:val="nil"/>
              <w:bottom w:val="single" w:sz="4" w:space="0" w:color="auto"/>
              <w:right w:val="single" w:sz="4" w:space="0" w:color="auto"/>
            </w:tcBorders>
            <w:shd w:val="clear" w:color="auto" w:fill="auto"/>
            <w:noWrap/>
            <w:vAlign w:val="center"/>
            <w:hideMark/>
          </w:tcPr>
          <w:p w14:paraId="77914DB2"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7.686609736</w:t>
            </w:r>
          </w:p>
        </w:tc>
        <w:tc>
          <w:tcPr>
            <w:tcW w:w="2127" w:type="dxa"/>
            <w:tcBorders>
              <w:top w:val="nil"/>
              <w:left w:val="nil"/>
              <w:bottom w:val="single" w:sz="4" w:space="0" w:color="auto"/>
              <w:right w:val="single" w:sz="4" w:space="0" w:color="auto"/>
            </w:tcBorders>
            <w:shd w:val="clear" w:color="auto" w:fill="auto"/>
            <w:noWrap/>
            <w:vAlign w:val="center"/>
            <w:hideMark/>
          </w:tcPr>
          <w:p w14:paraId="1C5E9622"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7.433693993</w:t>
            </w:r>
          </w:p>
        </w:tc>
      </w:tr>
    </w:tbl>
    <w:p w14:paraId="1D7BB103" w14:textId="77777777" w:rsidR="0070192D" w:rsidRDefault="0070192D" w:rsidP="0070192D">
      <w:pPr>
        <w:rPr>
          <w:rFonts w:cstheme="minorHAnsi"/>
        </w:rPr>
      </w:pPr>
    </w:p>
    <w:p w14:paraId="2D42883F" w14:textId="77777777" w:rsidR="0070192D" w:rsidRPr="001A493A" w:rsidRDefault="0070192D" w:rsidP="001A634B">
      <w:pPr>
        <w:spacing w:line="480" w:lineRule="auto"/>
        <w:rPr>
          <w:rFonts w:cstheme="minorHAnsi"/>
          <w:i/>
        </w:rPr>
      </w:pPr>
      <w:r w:rsidRPr="001A493A">
        <w:rPr>
          <w:rFonts w:cstheme="minorHAnsi"/>
          <w:i/>
        </w:rPr>
        <w:t>The average and the standard deviation for small mask is higher than the large mask.</w:t>
      </w:r>
    </w:p>
    <w:p w14:paraId="6C71AFA7" w14:textId="77777777" w:rsidR="0070192D" w:rsidRPr="005572EB" w:rsidRDefault="0070192D" w:rsidP="001A634B">
      <w:pPr>
        <w:spacing w:line="480" w:lineRule="auto"/>
        <w:rPr>
          <w:rFonts w:cstheme="minorHAnsi"/>
          <w:b/>
          <w:szCs w:val="24"/>
          <w:u w:val="single"/>
        </w:rPr>
      </w:pPr>
      <w:r w:rsidRPr="005572EB">
        <w:rPr>
          <w:rFonts w:cstheme="minorHAnsi"/>
          <w:b/>
          <w:szCs w:val="24"/>
          <w:u w:val="single"/>
        </w:rPr>
        <w:t>Texture Distance = 7; statistics for all 8,184 experiments</w:t>
      </w:r>
    </w:p>
    <w:p w14:paraId="606C808B" w14:textId="77777777" w:rsidR="0070192D" w:rsidRPr="005572EB" w:rsidRDefault="0070192D" w:rsidP="0070192D">
      <w:pPr>
        <w:rPr>
          <w:rFonts w:cstheme="minorHAnsi"/>
          <w:b/>
          <w:szCs w:val="24"/>
        </w:rPr>
      </w:pPr>
      <w:r w:rsidRPr="005572EB">
        <w:rPr>
          <w:rFonts w:cstheme="minorHAnsi"/>
          <w:b/>
          <w:szCs w:val="24"/>
        </w:rPr>
        <w:t>Large mask</w:t>
      </w:r>
    </w:p>
    <w:tbl>
      <w:tblPr>
        <w:tblW w:w="8611" w:type="dxa"/>
        <w:tblInd w:w="-5" w:type="dxa"/>
        <w:tblLook w:val="04A0" w:firstRow="1" w:lastRow="0" w:firstColumn="1" w:lastColumn="0" w:noHBand="0" w:noVBand="1"/>
      </w:tblPr>
      <w:tblGrid>
        <w:gridCol w:w="1787"/>
        <w:gridCol w:w="2145"/>
        <w:gridCol w:w="2559"/>
        <w:gridCol w:w="2120"/>
      </w:tblGrid>
      <w:tr w:rsidR="0070192D" w:rsidRPr="007333F1" w14:paraId="0714AD99" w14:textId="77777777" w:rsidTr="00AA6F3A">
        <w:trPr>
          <w:trHeight w:val="366"/>
        </w:trPr>
        <w:tc>
          <w:tcPr>
            <w:tcW w:w="17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8C3D79" w14:textId="77777777" w:rsidR="0070192D" w:rsidRPr="007333F1" w:rsidRDefault="0070192D" w:rsidP="00AA6F3A">
            <w:pPr>
              <w:spacing w:after="0"/>
              <w:rPr>
                <w:rFonts w:eastAsia="Times New Roman" w:cstheme="minorHAnsi"/>
                <w:color w:val="000000"/>
              </w:rPr>
            </w:pPr>
            <w:r w:rsidRPr="007333F1">
              <w:rPr>
                <w:rFonts w:eastAsia="Times New Roman" w:cstheme="minorHAnsi"/>
                <w:color w:val="000000"/>
              </w:rPr>
              <w:t> </w:t>
            </w:r>
          </w:p>
        </w:tc>
        <w:tc>
          <w:tcPr>
            <w:tcW w:w="2145" w:type="dxa"/>
            <w:tcBorders>
              <w:top w:val="single" w:sz="4" w:space="0" w:color="auto"/>
              <w:left w:val="nil"/>
              <w:bottom w:val="single" w:sz="4" w:space="0" w:color="auto"/>
              <w:right w:val="single" w:sz="4" w:space="0" w:color="auto"/>
            </w:tcBorders>
            <w:shd w:val="clear" w:color="auto" w:fill="auto"/>
            <w:noWrap/>
            <w:vAlign w:val="center"/>
            <w:hideMark/>
          </w:tcPr>
          <w:p w14:paraId="481F10CA" w14:textId="77777777" w:rsidR="0070192D" w:rsidRPr="007333F1" w:rsidRDefault="0070192D" w:rsidP="00AA6F3A">
            <w:pPr>
              <w:spacing w:after="0"/>
              <w:jc w:val="center"/>
              <w:rPr>
                <w:rFonts w:eastAsia="Times New Roman" w:cstheme="minorHAnsi"/>
                <w:b/>
                <w:color w:val="000000"/>
              </w:rPr>
            </w:pPr>
            <w:r w:rsidRPr="007333F1">
              <w:rPr>
                <w:rFonts w:eastAsia="Times New Roman" w:cstheme="minorHAnsi"/>
                <w:b/>
                <w:color w:val="000000"/>
              </w:rPr>
              <w:t>Overall out of 93</w:t>
            </w:r>
          </w:p>
        </w:tc>
        <w:tc>
          <w:tcPr>
            <w:tcW w:w="2559" w:type="dxa"/>
            <w:tcBorders>
              <w:top w:val="single" w:sz="4" w:space="0" w:color="auto"/>
              <w:left w:val="nil"/>
              <w:bottom w:val="single" w:sz="4" w:space="0" w:color="auto"/>
              <w:right w:val="single" w:sz="4" w:space="0" w:color="auto"/>
            </w:tcBorders>
            <w:shd w:val="clear" w:color="auto" w:fill="auto"/>
            <w:noWrap/>
            <w:vAlign w:val="center"/>
            <w:hideMark/>
          </w:tcPr>
          <w:p w14:paraId="6AD3FA4F" w14:textId="77777777" w:rsidR="0070192D" w:rsidRPr="007333F1" w:rsidRDefault="0070192D" w:rsidP="00AA6F3A">
            <w:pPr>
              <w:spacing w:after="0"/>
              <w:jc w:val="center"/>
              <w:rPr>
                <w:rFonts w:eastAsia="Times New Roman" w:cstheme="minorHAnsi"/>
                <w:b/>
                <w:color w:val="000000"/>
              </w:rPr>
            </w:pPr>
            <w:r w:rsidRPr="007333F1">
              <w:rPr>
                <w:rFonts w:eastAsia="Times New Roman" w:cstheme="minorHAnsi"/>
                <w:b/>
                <w:color w:val="000000"/>
              </w:rPr>
              <w:t>NO syrinx success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61369C3D" w14:textId="77777777" w:rsidR="0070192D" w:rsidRPr="007333F1" w:rsidRDefault="0070192D" w:rsidP="00AA6F3A">
            <w:pPr>
              <w:spacing w:after="0"/>
              <w:jc w:val="center"/>
              <w:rPr>
                <w:rFonts w:eastAsia="Times New Roman" w:cstheme="minorHAnsi"/>
                <w:b/>
                <w:color w:val="000000"/>
              </w:rPr>
            </w:pPr>
            <w:r w:rsidRPr="007333F1">
              <w:rPr>
                <w:rFonts w:eastAsia="Times New Roman" w:cstheme="minorHAnsi"/>
                <w:b/>
                <w:color w:val="000000"/>
              </w:rPr>
              <w:t>Syrinx success %</w:t>
            </w:r>
          </w:p>
        </w:tc>
      </w:tr>
      <w:tr w:rsidR="0070192D" w:rsidRPr="007333F1" w14:paraId="3781E284" w14:textId="77777777" w:rsidTr="00AA6F3A">
        <w:trPr>
          <w:trHeight w:val="366"/>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14:paraId="3F548D77" w14:textId="77777777" w:rsidR="0070192D" w:rsidRPr="007333F1" w:rsidRDefault="0070192D" w:rsidP="00AA6F3A">
            <w:pPr>
              <w:spacing w:after="0"/>
              <w:rPr>
                <w:rFonts w:eastAsia="Times New Roman" w:cstheme="minorHAnsi"/>
                <w:color w:val="000000"/>
              </w:rPr>
            </w:pPr>
            <w:r w:rsidRPr="007333F1">
              <w:rPr>
                <w:rFonts w:eastAsia="Times New Roman" w:cstheme="minorHAnsi"/>
                <w:color w:val="000000"/>
              </w:rPr>
              <w:t>average</w:t>
            </w:r>
          </w:p>
        </w:tc>
        <w:tc>
          <w:tcPr>
            <w:tcW w:w="2145" w:type="dxa"/>
            <w:tcBorders>
              <w:top w:val="nil"/>
              <w:left w:val="nil"/>
              <w:bottom w:val="single" w:sz="4" w:space="0" w:color="auto"/>
              <w:right w:val="single" w:sz="4" w:space="0" w:color="auto"/>
            </w:tcBorders>
            <w:shd w:val="clear" w:color="auto" w:fill="auto"/>
            <w:noWrap/>
            <w:vAlign w:val="center"/>
            <w:hideMark/>
          </w:tcPr>
          <w:p w14:paraId="29C3E1A1"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43.92399804</w:t>
            </w:r>
          </w:p>
        </w:tc>
        <w:tc>
          <w:tcPr>
            <w:tcW w:w="2559" w:type="dxa"/>
            <w:tcBorders>
              <w:top w:val="nil"/>
              <w:left w:val="nil"/>
              <w:bottom w:val="single" w:sz="4" w:space="0" w:color="auto"/>
              <w:right w:val="single" w:sz="4" w:space="0" w:color="auto"/>
            </w:tcBorders>
            <w:shd w:val="clear" w:color="auto" w:fill="auto"/>
            <w:noWrap/>
            <w:vAlign w:val="center"/>
            <w:hideMark/>
          </w:tcPr>
          <w:p w14:paraId="5AB39755"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44.19868891</w:t>
            </w:r>
          </w:p>
        </w:tc>
        <w:tc>
          <w:tcPr>
            <w:tcW w:w="2120" w:type="dxa"/>
            <w:tcBorders>
              <w:top w:val="nil"/>
              <w:left w:val="nil"/>
              <w:bottom w:val="single" w:sz="4" w:space="0" w:color="auto"/>
              <w:right w:val="single" w:sz="4" w:space="0" w:color="auto"/>
            </w:tcBorders>
            <w:shd w:val="clear" w:color="auto" w:fill="auto"/>
            <w:noWrap/>
            <w:vAlign w:val="center"/>
            <w:hideMark/>
          </w:tcPr>
          <w:p w14:paraId="36C17A69"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50.07201246</w:t>
            </w:r>
          </w:p>
        </w:tc>
      </w:tr>
      <w:tr w:rsidR="0070192D" w:rsidRPr="007333F1" w14:paraId="2B1BB548" w14:textId="77777777" w:rsidTr="00AA6F3A">
        <w:trPr>
          <w:trHeight w:val="366"/>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14:paraId="0CDBA9AA" w14:textId="77777777" w:rsidR="0070192D" w:rsidRPr="007333F1" w:rsidRDefault="0070192D" w:rsidP="00AA6F3A">
            <w:pPr>
              <w:spacing w:after="0"/>
              <w:rPr>
                <w:rFonts w:eastAsia="Times New Roman" w:cstheme="minorHAnsi"/>
                <w:color w:val="000000"/>
              </w:rPr>
            </w:pPr>
            <w:r w:rsidRPr="007333F1">
              <w:rPr>
                <w:rFonts w:eastAsia="Times New Roman" w:cstheme="minorHAnsi"/>
                <w:color w:val="000000"/>
              </w:rPr>
              <w:t>std.</w:t>
            </w:r>
            <w:r w:rsidRPr="00814402">
              <w:rPr>
                <w:rFonts w:eastAsia="Times New Roman" w:cstheme="minorHAnsi"/>
                <w:color w:val="000000"/>
              </w:rPr>
              <w:t xml:space="preserve"> </w:t>
            </w:r>
            <w:r w:rsidRPr="007333F1">
              <w:rPr>
                <w:rFonts w:eastAsia="Times New Roman" w:cstheme="minorHAnsi"/>
                <w:color w:val="000000"/>
              </w:rPr>
              <w:t>deviation</w:t>
            </w:r>
          </w:p>
        </w:tc>
        <w:tc>
          <w:tcPr>
            <w:tcW w:w="2145" w:type="dxa"/>
            <w:tcBorders>
              <w:top w:val="nil"/>
              <w:left w:val="nil"/>
              <w:bottom w:val="single" w:sz="4" w:space="0" w:color="auto"/>
              <w:right w:val="single" w:sz="4" w:space="0" w:color="auto"/>
            </w:tcBorders>
            <w:shd w:val="clear" w:color="auto" w:fill="auto"/>
            <w:noWrap/>
            <w:vAlign w:val="center"/>
            <w:hideMark/>
          </w:tcPr>
          <w:p w14:paraId="62088BB7"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5.082729091</w:t>
            </w:r>
          </w:p>
        </w:tc>
        <w:tc>
          <w:tcPr>
            <w:tcW w:w="2559" w:type="dxa"/>
            <w:tcBorders>
              <w:top w:val="nil"/>
              <w:left w:val="nil"/>
              <w:bottom w:val="single" w:sz="4" w:space="0" w:color="auto"/>
              <w:right w:val="single" w:sz="4" w:space="0" w:color="auto"/>
            </w:tcBorders>
            <w:shd w:val="clear" w:color="auto" w:fill="auto"/>
            <w:noWrap/>
            <w:vAlign w:val="center"/>
            <w:hideMark/>
          </w:tcPr>
          <w:p w14:paraId="7CE4C4B7"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8.47017473</w:t>
            </w:r>
          </w:p>
        </w:tc>
        <w:tc>
          <w:tcPr>
            <w:tcW w:w="2120" w:type="dxa"/>
            <w:tcBorders>
              <w:top w:val="nil"/>
              <w:left w:val="nil"/>
              <w:bottom w:val="single" w:sz="4" w:space="0" w:color="auto"/>
              <w:right w:val="single" w:sz="4" w:space="0" w:color="auto"/>
            </w:tcBorders>
            <w:shd w:val="clear" w:color="auto" w:fill="auto"/>
            <w:noWrap/>
            <w:vAlign w:val="center"/>
            <w:hideMark/>
          </w:tcPr>
          <w:p w14:paraId="6F5BAD7E"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7.294041848</w:t>
            </w:r>
          </w:p>
        </w:tc>
      </w:tr>
    </w:tbl>
    <w:p w14:paraId="61066465" w14:textId="77777777" w:rsidR="0070192D" w:rsidRDefault="0070192D" w:rsidP="0070192D">
      <w:pPr>
        <w:rPr>
          <w:rFonts w:cstheme="minorHAnsi"/>
          <w:b/>
        </w:rPr>
      </w:pPr>
    </w:p>
    <w:p w14:paraId="4D465D58" w14:textId="77777777" w:rsidR="0070192D" w:rsidRPr="00814402" w:rsidRDefault="0070192D" w:rsidP="0070192D">
      <w:pPr>
        <w:rPr>
          <w:rFonts w:cstheme="minorHAnsi"/>
          <w:b/>
        </w:rPr>
      </w:pPr>
      <w:r w:rsidRPr="00814402">
        <w:rPr>
          <w:rFonts w:cstheme="minorHAnsi"/>
          <w:b/>
        </w:rPr>
        <w:t>Small mask</w:t>
      </w:r>
    </w:p>
    <w:tbl>
      <w:tblPr>
        <w:tblW w:w="8658" w:type="dxa"/>
        <w:tblInd w:w="-5" w:type="dxa"/>
        <w:tblLook w:val="04A0" w:firstRow="1" w:lastRow="0" w:firstColumn="1" w:lastColumn="0" w:noHBand="0" w:noVBand="1"/>
      </w:tblPr>
      <w:tblGrid>
        <w:gridCol w:w="1797"/>
        <w:gridCol w:w="2157"/>
        <w:gridCol w:w="2573"/>
        <w:gridCol w:w="2131"/>
      </w:tblGrid>
      <w:tr w:rsidR="0070192D" w:rsidRPr="007333F1" w14:paraId="2B5713EA" w14:textId="77777777" w:rsidTr="00AA6F3A">
        <w:trPr>
          <w:trHeight w:val="358"/>
        </w:trPr>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7CCF7" w14:textId="77777777" w:rsidR="0070192D" w:rsidRPr="007333F1" w:rsidRDefault="0070192D" w:rsidP="00AA6F3A">
            <w:pPr>
              <w:spacing w:after="0"/>
              <w:rPr>
                <w:rFonts w:eastAsia="Times New Roman" w:cstheme="minorHAnsi"/>
                <w:color w:val="000000"/>
              </w:rPr>
            </w:pPr>
            <w:r w:rsidRPr="007333F1">
              <w:rPr>
                <w:rFonts w:eastAsia="Times New Roman" w:cstheme="minorHAnsi"/>
                <w:color w:val="000000"/>
              </w:rPr>
              <w:t> </w:t>
            </w:r>
          </w:p>
        </w:tc>
        <w:tc>
          <w:tcPr>
            <w:tcW w:w="2157" w:type="dxa"/>
            <w:tcBorders>
              <w:top w:val="single" w:sz="4" w:space="0" w:color="auto"/>
              <w:left w:val="nil"/>
              <w:bottom w:val="single" w:sz="4" w:space="0" w:color="auto"/>
              <w:right w:val="single" w:sz="4" w:space="0" w:color="auto"/>
            </w:tcBorders>
            <w:shd w:val="clear" w:color="auto" w:fill="auto"/>
            <w:noWrap/>
            <w:vAlign w:val="center"/>
            <w:hideMark/>
          </w:tcPr>
          <w:p w14:paraId="51FEEAF5" w14:textId="77777777" w:rsidR="0070192D" w:rsidRPr="007333F1" w:rsidRDefault="0070192D" w:rsidP="00AA6F3A">
            <w:pPr>
              <w:spacing w:after="0"/>
              <w:jc w:val="center"/>
              <w:rPr>
                <w:rFonts w:eastAsia="Times New Roman" w:cstheme="minorHAnsi"/>
                <w:b/>
                <w:color w:val="000000"/>
              </w:rPr>
            </w:pPr>
            <w:r w:rsidRPr="007333F1">
              <w:rPr>
                <w:rFonts w:eastAsia="Times New Roman" w:cstheme="minorHAnsi"/>
                <w:b/>
                <w:color w:val="000000"/>
              </w:rPr>
              <w:t>Overall out of 93</w:t>
            </w:r>
          </w:p>
        </w:tc>
        <w:tc>
          <w:tcPr>
            <w:tcW w:w="2573" w:type="dxa"/>
            <w:tcBorders>
              <w:top w:val="single" w:sz="4" w:space="0" w:color="auto"/>
              <w:left w:val="nil"/>
              <w:bottom w:val="single" w:sz="4" w:space="0" w:color="auto"/>
              <w:right w:val="single" w:sz="4" w:space="0" w:color="auto"/>
            </w:tcBorders>
            <w:shd w:val="clear" w:color="auto" w:fill="auto"/>
            <w:noWrap/>
            <w:vAlign w:val="center"/>
            <w:hideMark/>
          </w:tcPr>
          <w:p w14:paraId="3B88A0EE" w14:textId="77777777" w:rsidR="0070192D" w:rsidRPr="007333F1" w:rsidRDefault="0070192D" w:rsidP="00AA6F3A">
            <w:pPr>
              <w:spacing w:after="0"/>
              <w:jc w:val="center"/>
              <w:rPr>
                <w:rFonts w:eastAsia="Times New Roman" w:cstheme="minorHAnsi"/>
                <w:b/>
                <w:color w:val="000000"/>
              </w:rPr>
            </w:pPr>
            <w:r w:rsidRPr="007333F1">
              <w:rPr>
                <w:rFonts w:eastAsia="Times New Roman" w:cstheme="minorHAnsi"/>
                <w:b/>
                <w:color w:val="000000"/>
              </w:rPr>
              <w:t>NO syrinx success %</w:t>
            </w:r>
          </w:p>
        </w:tc>
        <w:tc>
          <w:tcPr>
            <w:tcW w:w="2131" w:type="dxa"/>
            <w:tcBorders>
              <w:top w:val="single" w:sz="4" w:space="0" w:color="auto"/>
              <w:left w:val="nil"/>
              <w:bottom w:val="single" w:sz="4" w:space="0" w:color="auto"/>
              <w:right w:val="single" w:sz="4" w:space="0" w:color="auto"/>
            </w:tcBorders>
            <w:shd w:val="clear" w:color="auto" w:fill="auto"/>
            <w:noWrap/>
            <w:vAlign w:val="center"/>
            <w:hideMark/>
          </w:tcPr>
          <w:p w14:paraId="0392A1D5" w14:textId="77777777" w:rsidR="0070192D" w:rsidRPr="007333F1" w:rsidRDefault="0070192D" w:rsidP="00AA6F3A">
            <w:pPr>
              <w:spacing w:after="0"/>
              <w:jc w:val="center"/>
              <w:rPr>
                <w:rFonts w:eastAsia="Times New Roman" w:cstheme="minorHAnsi"/>
                <w:b/>
                <w:color w:val="000000"/>
              </w:rPr>
            </w:pPr>
            <w:r w:rsidRPr="007333F1">
              <w:rPr>
                <w:rFonts w:eastAsia="Times New Roman" w:cstheme="minorHAnsi"/>
                <w:b/>
                <w:color w:val="000000"/>
              </w:rPr>
              <w:t>Syrinx success %</w:t>
            </w:r>
          </w:p>
        </w:tc>
      </w:tr>
      <w:tr w:rsidR="0070192D" w:rsidRPr="007333F1" w14:paraId="04F7DEAC" w14:textId="77777777" w:rsidTr="00AA6F3A">
        <w:trPr>
          <w:trHeight w:val="358"/>
        </w:trPr>
        <w:tc>
          <w:tcPr>
            <w:tcW w:w="1797" w:type="dxa"/>
            <w:tcBorders>
              <w:top w:val="nil"/>
              <w:left w:val="single" w:sz="4" w:space="0" w:color="auto"/>
              <w:bottom w:val="single" w:sz="4" w:space="0" w:color="auto"/>
              <w:right w:val="single" w:sz="4" w:space="0" w:color="auto"/>
            </w:tcBorders>
            <w:shd w:val="clear" w:color="auto" w:fill="auto"/>
            <w:noWrap/>
            <w:vAlign w:val="bottom"/>
            <w:hideMark/>
          </w:tcPr>
          <w:p w14:paraId="46A3BFF0" w14:textId="77777777" w:rsidR="0070192D" w:rsidRPr="007333F1" w:rsidRDefault="0070192D" w:rsidP="00AA6F3A">
            <w:pPr>
              <w:spacing w:after="0"/>
              <w:rPr>
                <w:rFonts w:eastAsia="Times New Roman" w:cstheme="minorHAnsi"/>
                <w:color w:val="000000"/>
              </w:rPr>
            </w:pPr>
            <w:r w:rsidRPr="007333F1">
              <w:rPr>
                <w:rFonts w:eastAsia="Times New Roman" w:cstheme="minorHAnsi"/>
                <w:color w:val="000000"/>
              </w:rPr>
              <w:t>average</w:t>
            </w:r>
          </w:p>
        </w:tc>
        <w:tc>
          <w:tcPr>
            <w:tcW w:w="2157" w:type="dxa"/>
            <w:tcBorders>
              <w:top w:val="nil"/>
              <w:left w:val="nil"/>
              <w:bottom w:val="single" w:sz="4" w:space="0" w:color="auto"/>
              <w:right w:val="single" w:sz="4" w:space="0" w:color="auto"/>
            </w:tcBorders>
            <w:shd w:val="clear" w:color="auto" w:fill="auto"/>
            <w:noWrap/>
            <w:vAlign w:val="center"/>
            <w:hideMark/>
          </w:tcPr>
          <w:p w14:paraId="1307426A"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48.62536657</w:t>
            </w:r>
          </w:p>
        </w:tc>
        <w:tc>
          <w:tcPr>
            <w:tcW w:w="2573" w:type="dxa"/>
            <w:tcBorders>
              <w:top w:val="nil"/>
              <w:left w:val="nil"/>
              <w:bottom w:val="single" w:sz="4" w:space="0" w:color="auto"/>
              <w:right w:val="single" w:sz="4" w:space="0" w:color="auto"/>
            </w:tcBorders>
            <w:shd w:val="clear" w:color="auto" w:fill="auto"/>
            <w:noWrap/>
            <w:vAlign w:val="center"/>
            <w:hideMark/>
          </w:tcPr>
          <w:p w14:paraId="188BA963"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47.16803152</w:t>
            </w:r>
          </w:p>
        </w:tc>
        <w:tc>
          <w:tcPr>
            <w:tcW w:w="2131" w:type="dxa"/>
            <w:tcBorders>
              <w:top w:val="nil"/>
              <w:left w:val="nil"/>
              <w:bottom w:val="single" w:sz="4" w:space="0" w:color="auto"/>
              <w:right w:val="single" w:sz="4" w:space="0" w:color="auto"/>
            </w:tcBorders>
            <w:shd w:val="clear" w:color="auto" w:fill="auto"/>
            <w:noWrap/>
            <w:vAlign w:val="center"/>
            <w:hideMark/>
          </w:tcPr>
          <w:p w14:paraId="40EDFC61"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57.08268084</w:t>
            </w:r>
          </w:p>
        </w:tc>
      </w:tr>
      <w:tr w:rsidR="0070192D" w:rsidRPr="007333F1" w14:paraId="2E93BE03" w14:textId="77777777" w:rsidTr="00AA6F3A">
        <w:trPr>
          <w:trHeight w:val="358"/>
        </w:trPr>
        <w:tc>
          <w:tcPr>
            <w:tcW w:w="1797" w:type="dxa"/>
            <w:tcBorders>
              <w:top w:val="nil"/>
              <w:left w:val="single" w:sz="4" w:space="0" w:color="auto"/>
              <w:bottom w:val="single" w:sz="4" w:space="0" w:color="auto"/>
              <w:right w:val="single" w:sz="4" w:space="0" w:color="auto"/>
            </w:tcBorders>
            <w:shd w:val="clear" w:color="auto" w:fill="auto"/>
            <w:noWrap/>
            <w:vAlign w:val="bottom"/>
            <w:hideMark/>
          </w:tcPr>
          <w:p w14:paraId="34262043" w14:textId="77777777" w:rsidR="0070192D" w:rsidRPr="007333F1" w:rsidRDefault="0070192D" w:rsidP="00AA6F3A">
            <w:pPr>
              <w:spacing w:after="0"/>
              <w:rPr>
                <w:rFonts w:eastAsia="Times New Roman" w:cstheme="minorHAnsi"/>
                <w:color w:val="000000"/>
              </w:rPr>
            </w:pPr>
            <w:r w:rsidRPr="007333F1">
              <w:rPr>
                <w:rFonts w:eastAsia="Times New Roman" w:cstheme="minorHAnsi"/>
                <w:color w:val="000000"/>
              </w:rPr>
              <w:t>std.</w:t>
            </w:r>
            <w:r w:rsidRPr="00814402">
              <w:rPr>
                <w:rFonts w:eastAsia="Times New Roman" w:cstheme="minorHAnsi"/>
                <w:color w:val="000000"/>
              </w:rPr>
              <w:t xml:space="preserve"> </w:t>
            </w:r>
            <w:r w:rsidRPr="007333F1">
              <w:rPr>
                <w:rFonts w:eastAsia="Times New Roman" w:cstheme="minorHAnsi"/>
                <w:color w:val="000000"/>
              </w:rPr>
              <w:t>deviation</w:t>
            </w:r>
          </w:p>
        </w:tc>
        <w:tc>
          <w:tcPr>
            <w:tcW w:w="2157" w:type="dxa"/>
            <w:tcBorders>
              <w:top w:val="nil"/>
              <w:left w:val="nil"/>
              <w:bottom w:val="single" w:sz="4" w:space="0" w:color="auto"/>
              <w:right w:val="single" w:sz="4" w:space="0" w:color="auto"/>
            </w:tcBorders>
            <w:shd w:val="clear" w:color="auto" w:fill="auto"/>
            <w:noWrap/>
            <w:vAlign w:val="center"/>
            <w:hideMark/>
          </w:tcPr>
          <w:p w14:paraId="35B07186"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4.699569715</w:t>
            </w:r>
          </w:p>
        </w:tc>
        <w:tc>
          <w:tcPr>
            <w:tcW w:w="2573" w:type="dxa"/>
            <w:tcBorders>
              <w:top w:val="nil"/>
              <w:left w:val="nil"/>
              <w:bottom w:val="single" w:sz="4" w:space="0" w:color="auto"/>
              <w:right w:val="single" w:sz="4" w:space="0" w:color="auto"/>
            </w:tcBorders>
            <w:shd w:val="clear" w:color="auto" w:fill="auto"/>
            <w:noWrap/>
            <w:vAlign w:val="center"/>
            <w:hideMark/>
          </w:tcPr>
          <w:p w14:paraId="4CFFEA96"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7.166630303</w:t>
            </w:r>
          </w:p>
        </w:tc>
        <w:tc>
          <w:tcPr>
            <w:tcW w:w="2131" w:type="dxa"/>
            <w:tcBorders>
              <w:top w:val="nil"/>
              <w:left w:val="nil"/>
              <w:bottom w:val="single" w:sz="4" w:space="0" w:color="auto"/>
              <w:right w:val="single" w:sz="4" w:space="0" w:color="auto"/>
            </w:tcBorders>
            <w:shd w:val="clear" w:color="auto" w:fill="auto"/>
            <w:noWrap/>
            <w:vAlign w:val="center"/>
            <w:hideMark/>
          </w:tcPr>
          <w:p w14:paraId="10D74C38" w14:textId="77777777" w:rsidR="0070192D" w:rsidRPr="007333F1" w:rsidRDefault="0070192D" w:rsidP="00AA6F3A">
            <w:pPr>
              <w:spacing w:after="0"/>
              <w:jc w:val="right"/>
              <w:rPr>
                <w:rFonts w:eastAsia="Times New Roman" w:cstheme="minorHAnsi"/>
                <w:color w:val="000000"/>
              </w:rPr>
            </w:pPr>
            <w:r w:rsidRPr="007333F1">
              <w:rPr>
                <w:rFonts w:eastAsia="Times New Roman" w:cstheme="minorHAnsi"/>
                <w:color w:val="000000"/>
              </w:rPr>
              <w:t>7.152635099</w:t>
            </w:r>
          </w:p>
        </w:tc>
      </w:tr>
    </w:tbl>
    <w:p w14:paraId="74ED3F5F" w14:textId="77777777" w:rsidR="0070192D" w:rsidRPr="00814402" w:rsidRDefault="0070192D" w:rsidP="0070192D">
      <w:pPr>
        <w:rPr>
          <w:rFonts w:cstheme="minorHAnsi"/>
          <w:b/>
        </w:rPr>
      </w:pPr>
    </w:p>
    <w:p w14:paraId="4CA507E3" w14:textId="77777777" w:rsidR="0070192D" w:rsidRPr="001A493A" w:rsidRDefault="0070192D" w:rsidP="00822AC7">
      <w:pPr>
        <w:spacing w:line="480" w:lineRule="auto"/>
        <w:rPr>
          <w:rFonts w:cstheme="minorHAnsi"/>
          <w:b/>
          <w:i/>
          <w:sz w:val="32"/>
          <w:szCs w:val="32"/>
          <w:u w:val="single"/>
        </w:rPr>
      </w:pPr>
      <w:r w:rsidRPr="001A493A">
        <w:rPr>
          <w:rFonts w:cstheme="minorHAnsi"/>
          <w:i/>
        </w:rPr>
        <w:t>The average for small mask is higher than the larger mask. For standard deviation, there is a small difference.</w:t>
      </w:r>
    </w:p>
    <w:p w14:paraId="722C6A5A" w14:textId="77777777" w:rsidR="0070192D" w:rsidRPr="005572EB" w:rsidRDefault="0070192D" w:rsidP="0070192D">
      <w:pPr>
        <w:rPr>
          <w:rFonts w:cstheme="minorHAnsi"/>
          <w:b/>
          <w:szCs w:val="24"/>
          <w:u w:val="single"/>
        </w:rPr>
      </w:pPr>
      <w:r w:rsidRPr="005572EB">
        <w:rPr>
          <w:rFonts w:cstheme="minorHAnsi"/>
          <w:b/>
          <w:szCs w:val="24"/>
          <w:u w:val="single"/>
        </w:rPr>
        <w:t>Texture Distance = 8; statistics for all 8,184 experiments</w:t>
      </w:r>
    </w:p>
    <w:p w14:paraId="2CF8E533" w14:textId="77777777" w:rsidR="0070192D" w:rsidRPr="005572EB" w:rsidRDefault="0070192D" w:rsidP="0070192D">
      <w:pPr>
        <w:rPr>
          <w:rFonts w:cstheme="minorHAnsi"/>
          <w:b/>
          <w:szCs w:val="24"/>
        </w:rPr>
      </w:pPr>
      <w:r w:rsidRPr="005572EB">
        <w:rPr>
          <w:rFonts w:cstheme="minorHAnsi"/>
          <w:b/>
          <w:szCs w:val="24"/>
        </w:rPr>
        <w:lastRenderedPageBreak/>
        <w:t>Large mask</w:t>
      </w:r>
    </w:p>
    <w:tbl>
      <w:tblPr>
        <w:tblW w:w="8567" w:type="dxa"/>
        <w:tblInd w:w="-5" w:type="dxa"/>
        <w:tblLook w:val="04A0" w:firstRow="1" w:lastRow="0" w:firstColumn="1" w:lastColumn="0" w:noHBand="0" w:noVBand="1"/>
      </w:tblPr>
      <w:tblGrid>
        <w:gridCol w:w="1778"/>
        <w:gridCol w:w="2134"/>
        <w:gridCol w:w="2546"/>
        <w:gridCol w:w="2109"/>
      </w:tblGrid>
      <w:tr w:rsidR="0070192D" w:rsidRPr="002A6785" w14:paraId="00613308" w14:textId="77777777" w:rsidTr="00AA6F3A">
        <w:trPr>
          <w:trHeight w:val="381"/>
        </w:trPr>
        <w:tc>
          <w:tcPr>
            <w:tcW w:w="17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D9B95" w14:textId="77777777" w:rsidR="0070192D" w:rsidRPr="002A6785" w:rsidRDefault="0070192D" w:rsidP="00AA6F3A">
            <w:pPr>
              <w:spacing w:after="0"/>
              <w:rPr>
                <w:rFonts w:eastAsia="Times New Roman" w:cstheme="minorHAnsi"/>
                <w:color w:val="000000"/>
              </w:rPr>
            </w:pPr>
            <w:r w:rsidRPr="002A6785">
              <w:rPr>
                <w:rFonts w:eastAsia="Times New Roman" w:cstheme="minorHAnsi"/>
                <w:color w:val="000000"/>
              </w:rPr>
              <w:t> </w:t>
            </w:r>
          </w:p>
        </w:tc>
        <w:tc>
          <w:tcPr>
            <w:tcW w:w="2134" w:type="dxa"/>
            <w:tcBorders>
              <w:top w:val="single" w:sz="4" w:space="0" w:color="auto"/>
              <w:left w:val="nil"/>
              <w:bottom w:val="single" w:sz="4" w:space="0" w:color="auto"/>
              <w:right w:val="single" w:sz="4" w:space="0" w:color="auto"/>
            </w:tcBorders>
            <w:shd w:val="clear" w:color="auto" w:fill="auto"/>
            <w:noWrap/>
            <w:vAlign w:val="center"/>
            <w:hideMark/>
          </w:tcPr>
          <w:p w14:paraId="64C69CF6" w14:textId="77777777" w:rsidR="0070192D" w:rsidRPr="002A6785" w:rsidRDefault="0070192D" w:rsidP="00AA6F3A">
            <w:pPr>
              <w:spacing w:after="0"/>
              <w:jc w:val="center"/>
              <w:rPr>
                <w:rFonts w:eastAsia="Times New Roman" w:cstheme="minorHAnsi"/>
                <w:b/>
                <w:color w:val="000000"/>
              </w:rPr>
            </w:pPr>
            <w:r w:rsidRPr="002A6785">
              <w:rPr>
                <w:rFonts w:eastAsia="Times New Roman" w:cstheme="minorHAnsi"/>
                <w:b/>
                <w:color w:val="000000"/>
              </w:rPr>
              <w:t>Overall out of 93</w:t>
            </w:r>
          </w:p>
        </w:tc>
        <w:tc>
          <w:tcPr>
            <w:tcW w:w="2546" w:type="dxa"/>
            <w:tcBorders>
              <w:top w:val="single" w:sz="4" w:space="0" w:color="auto"/>
              <w:left w:val="nil"/>
              <w:bottom w:val="single" w:sz="4" w:space="0" w:color="auto"/>
              <w:right w:val="single" w:sz="4" w:space="0" w:color="auto"/>
            </w:tcBorders>
            <w:shd w:val="clear" w:color="auto" w:fill="auto"/>
            <w:noWrap/>
            <w:vAlign w:val="center"/>
            <w:hideMark/>
          </w:tcPr>
          <w:p w14:paraId="3280708B" w14:textId="77777777" w:rsidR="0070192D" w:rsidRPr="002A6785" w:rsidRDefault="0070192D" w:rsidP="00AA6F3A">
            <w:pPr>
              <w:spacing w:after="0"/>
              <w:jc w:val="center"/>
              <w:rPr>
                <w:rFonts w:eastAsia="Times New Roman" w:cstheme="minorHAnsi"/>
                <w:b/>
                <w:color w:val="000000"/>
              </w:rPr>
            </w:pPr>
            <w:r w:rsidRPr="002A6785">
              <w:rPr>
                <w:rFonts w:eastAsia="Times New Roman" w:cstheme="minorHAnsi"/>
                <w:b/>
                <w:color w:val="000000"/>
              </w:rPr>
              <w:t>NO syrinx success %</w:t>
            </w:r>
          </w:p>
        </w:tc>
        <w:tc>
          <w:tcPr>
            <w:tcW w:w="2109" w:type="dxa"/>
            <w:tcBorders>
              <w:top w:val="single" w:sz="4" w:space="0" w:color="auto"/>
              <w:left w:val="nil"/>
              <w:bottom w:val="single" w:sz="4" w:space="0" w:color="auto"/>
              <w:right w:val="single" w:sz="4" w:space="0" w:color="auto"/>
            </w:tcBorders>
            <w:shd w:val="clear" w:color="auto" w:fill="auto"/>
            <w:noWrap/>
            <w:vAlign w:val="center"/>
            <w:hideMark/>
          </w:tcPr>
          <w:p w14:paraId="046A62E9" w14:textId="77777777" w:rsidR="0070192D" w:rsidRPr="002A6785" w:rsidRDefault="0070192D" w:rsidP="00AA6F3A">
            <w:pPr>
              <w:spacing w:after="0"/>
              <w:jc w:val="center"/>
              <w:rPr>
                <w:rFonts w:eastAsia="Times New Roman" w:cstheme="minorHAnsi"/>
                <w:b/>
                <w:color w:val="000000"/>
              </w:rPr>
            </w:pPr>
            <w:r w:rsidRPr="002A6785">
              <w:rPr>
                <w:rFonts w:eastAsia="Times New Roman" w:cstheme="minorHAnsi"/>
                <w:b/>
                <w:color w:val="000000"/>
              </w:rPr>
              <w:t>Syrinx success %</w:t>
            </w:r>
          </w:p>
        </w:tc>
      </w:tr>
      <w:tr w:rsidR="0070192D" w:rsidRPr="002A6785" w14:paraId="1A4B5313" w14:textId="77777777" w:rsidTr="00AA6F3A">
        <w:trPr>
          <w:trHeight w:val="381"/>
        </w:trPr>
        <w:tc>
          <w:tcPr>
            <w:tcW w:w="1778" w:type="dxa"/>
            <w:tcBorders>
              <w:top w:val="nil"/>
              <w:left w:val="single" w:sz="4" w:space="0" w:color="auto"/>
              <w:bottom w:val="single" w:sz="4" w:space="0" w:color="auto"/>
              <w:right w:val="single" w:sz="4" w:space="0" w:color="auto"/>
            </w:tcBorders>
            <w:shd w:val="clear" w:color="auto" w:fill="auto"/>
            <w:noWrap/>
            <w:vAlign w:val="bottom"/>
            <w:hideMark/>
          </w:tcPr>
          <w:p w14:paraId="2BEF57BB" w14:textId="77777777" w:rsidR="0070192D" w:rsidRPr="002A6785" w:rsidRDefault="0070192D" w:rsidP="00AA6F3A">
            <w:pPr>
              <w:spacing w:after="0"/>
              <w:rPr>
                <w:rFonts w:eastAsia="Times New Roman" w:cstheme="minorHAnsi"/>
              </w:rPr>
            </w:pPr>
            <w:r w:rsidRPr="002A6785">
              <w:rPr>
                <w:rFonts w:eastAsia="Times New Roman" w:cstheme="minorHAnsi"/>
              </w:rPr>
              <w:t>average</w:t>
            </w:r>
          </w:p>
        </w:tc>
        <w:tc>
          <w:tcPr>
            <w:tcW w:w="2134" w:type="dxa"/>
            <w:tcBorders>
              <w:top w:val="nil"/>
              <w:left w:val="nil"/>
              <w:bottom w:val="single" w:sz="4" w:space="0" w:color="auto"/>
              <w:right w:val="single" w:sz="4" w:space="0" w:color="auto"/>
            </w:tcBorders>
            <w:shd w:val="clear" w:color="auto" w:fill="auto"/>
            <w:noWrap/>
            <w:vAlign w:val="center"/>
            <w:hideMark/>
          </w:tcPr>
          <w:p w14:paraId="18055FA7"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43.47104106</w:t>
            </w:r>
          </w:p>
        </w:tc>
        <w:tc>
          <w:tcPr>
            <w:tcW w:w="2546" w:type="dxa"/>
            <w:tcBorders>
              <w:top w:val="nil"/>
              <w:left w:val="nil"/>
              <w:bottom w:val="single" w:sz="4" w:space="0" w:color="auto"/>
              <w:right w:val="single" w:sz="4" w:space="0" w:color="auto"/>
            </w:tcBorders>
            <w:shd w:val="clear" w:color="auto" w:fill="auto"/>
            <w:noWrap/>
            <w:vAlign w:val="center"/>
            <w:hideMark/>
          </w:tcPr>
          <w:p w14:paraId="21334CCE"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44.38846041</w:t>
            </w:r>
          </w:p>
        </w:tc>
        <w:tc>
          <w:tcPr>
            <w:tcW w:w="2109" w:type="dxa"/>
            <w:tcBorders>
              <w:top w:val="nil"/>
              <w:left w:val="nil"/>
              <w:bottom w:val="single" w:sz="4" w:space="0" w:color="auto"/>
              <w:right w:val="single" w:sz="4" w:space="0" w:color="auto"/>
            </w:tcBorders>
            <w:shd w:val="clear" w:color="auto" w:fill="auto"/>
            <w:noWrap/>
            <w:vAlign w:val="center"/>
            <w:hideMark/>
          </w:tcPr>
          <w:p w14:paraId="48164B15"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48.95039467</w:t>
            </w:r>
          </w:p>
        </w:tc>
      </w:tr>
      <w:tr w:rsidR="0070192D" w:rsidRPr="002A6785" w14:paraId="2A51A93E" w14:textId="77777777" w:rsidTr="00AA6F3A">
        <w:trPr>
          <w:trHeight w:val="381"/>
        </w:trPr>
        <w:tc>
          <w:tcPr>
            <w:tcW w:w="1778" w:type="dxa"/>
            <w:tcBorders>
              <w:top w:val="nil"/>
              <w:left w:val="single" w:sz="4" w:space="0" w:color="auto"/>
              <w:bottom w:val="single" w:sz="4" w:space="0" w:color="auto"/>
              <w:right w:val="single" w:sz="4" w:space="0" w:color="auto"/>
            </w:tcBorders>
            <w:shd w:val="clear" w:color="auto" w:fill="auto"/>
            <w:noWrap/>
            <w:vAlign w:val="bottom"/>
            <w:hideMark/>
          </w:tcPr>
          <w:p w14:paraId="56BECFB3" w14:textId="77777777" w:rsidR="0070192D" w:rsidRPr="002A6785" w:rsidRDefault="0070192D" w:rsidP="00AA6F3A">
            <w:pPr>
              <w:spacing w:after="0"/>
              <w:rPr>
                <w:rFonts w:eastAsia="Times New Roman" w:cstheme="minorHAnsi"/>
                <w:color w:val="000000"/>
              </w:rPr>
            </w:pPr>
            <w:r w:rsidRPr="002A6785">
              <w:rPr>
                <w:rFonts w:eastAsia="Times New Roman" w:cstheme="minorHAnsi"/>
                <w:color w:val="000000"/>
              </w:rPr>
              <w:t>std.</w:t>
            </w:r>
            <w:r w:rsidRPr="00814402">
              <w:rPr>
                <w:rFonts w:eastAsia="Times New Roman" w:cstheme="minorHAnsi"/>
                <w:color w:val="000000"/>
              </w:rPr>
              <w:t xml:space="preserve"> </w:t>
            </w:r>
            <w:r w:rsidRPr="002A6785">
              <w:rPr>
                <w:rFonts w:eastAsia="Times New Roman" w:cstheme="minorHAnsi"/>
                <w:color w:val="000000"/>
              </w:rPr>
              <w:t>deviation</w:t>
            </w:r>
          </w:p>
        </w:tc>
        <w:tc>
          <w:tcPr>
            <w:tcW w:w="2134" w:type="dxa"/>
            <w:tcBorders>
              <w:top w:val="nil"/>
              <w:left w:val="nil"/>
              <w:bottom w:val="single" w:sz="4" w:space="0" w:color="auto"/>
              <w:right w:val="single" w:sz="4" w:space="0" w:color="auto"/>
            </w:tcBorders>
            <w:shd w:val="clear" w:color="auto" w:fill="auto"/>
            <w:noWrap/>
            <w:vAlign w:val="center"/>
            <w:hideMark/>
          </w:tcPr>
          <w:p w14:paraId="7132F106"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4.865980195</w:t>
            </w:r>
          </w:p>
        </w:tc>
        <w:tc>
          <w:tcPr>
            <w:tcW w:w="2546" w:type="dxa"/>
            <w:tcBorders>
              <w:top w:val="nil"/>
              <w:left w:val="nil"/>
              <w:bottom w:val="single" w:sz="4" w:space="0" w:color="auto"/>
              <w:right w:val="single" w:sz="4" w:space="0" w:color="auto"/>
            </w:tcBorders>
            <w:shd w:val="clear" w:color="auto" w:fill="auto"/>
            <w:noWrap/>
            <w:vAlign w:val="center"/>
            <w:hideMark/>
          </w:tcPr>
          <w:p w14:paraId="4A555BB4"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7.782756489</w:t>
            </w:r>
          </w:p>
        </w:tc>
        <w:tc>
          <w:tcPr>
            <w:tcW w:w="2109" w:type="dxa"/>
            <w:tcBorders>
              <w:top w:val="nil"/>
              <w:left w:val="nil"/>
              <w:bottom w:val="single" w:sz="4" w:space="0" w:color="auto"/>
              <w:right w:val="single" w:sz="4" w:space="0" w:color="auto"/>
            </w:tcBorders>
            <w:shd w:val="clear" w:color="auto" w:fill="auto"/>
            <w:noWrap/>
            <w:vAlign w:val="center"/>
            <w:hideMark/>
          </w:tcPr>
          <w:p w14:paraId="47ABF137"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7.1026793</w:t>
            </w:r>
          </w:p>
        </w:tc>
      </w:tr>
    </w:tbl>
    <w:p w14:paraId="19D67655" w14:textId="77777777" w:rsidR="0070192D" w:rsidRPr="00814402" w:rsidRDefault="0070192D" w:rsidP="0070192D">
      <w:pPr>
        <w:rPr>
          <w:rFonts w:cstheme="minorHAnsi"/>
        </w:rPr>
      </w:pPr>
    </w:p>
    <w:p w14:paraId="5386674E" w14:textId="77777777" w:rsidR="00977BC2" w:rsidRDefault="00977BC2" w:rsidP="0070192D">
      <w:pPr>
        <w:rPr>
          <w:rFonts w:cstheme="minorHAnsi"/>
          <w:b/>
        </w:rPr>
      </w:pPr>
    </w:p>
    <w:p w14:paraId="6635FFAA" w14:textId="77777777" w:rsidR="0070192D" w:rsidRPr="00814402" w:rsidRDefault="0070192D" w:rsidP="0070192D">
      <w:pPr>
        <w:rPr>
          <w:rFonts w:cstheme="minorHAnsi"/>
          <w:b/>
        </w:rPr>
      </w:pPr>
      <w:r w:rsidRPr="00814402">
        <w:rPr>
          <w:rFonts w:cstheme="minorHAnsi"/>
          <w:b/>
        </w:rPr>
        <w:t>Small mask</w:t>
      </w:r>
    </w:p>
    <w:tbl>
      <w:tblPr>
        <w:tblW w:w="8581" w:type="dxa"/>
        <w:tblInd w:w="-5" w:type="dxa"/>
        <w:tblLook w:val="04A0" w:firstRow="1" w:lastRow="0" w:firstColumn="1" w:lastColumn="0" w:noHBand="0" w:noVBand="1"/>
      </w:tblPr>
      <w:tblGrid>
        <w:gridCol w:w="1781"/>
        <w:gridCol w:w="2138"/>
        <w:gridCol w:w="2550"/>
        <w:gridCol w:w="2112"/>
      </w:tblGrid>
      <w:tr w:rsidR="0070192D" w:rsidRPr="002A6785" w14:paraId="46DF92A4" w14:textId="77777777" w:rsidTr="00AA6F3A">
        <w:trPr>
          <w:trHeight w:val="436"/>
        </w:trPr>
        <w:tc>
          <w:tcPr>
            <w:tcW w:w="17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9DFEEA" w14:textId="77777777" w:rsidR="0070192D" w:rsidRPr="002A6785" w:rsidRDefault="0070192D" w:rsidP="00AA6F3A">
            <w:pPr>
              <w:spacing w:after="0"/>
              <w:rPr>
                <w:rFonts w:eastAsia="Times New Roman" w:cstheme="minorHAnsi"/>
                <w:color w:val="000000"/>
              </w:rPr>
            </w:pPr>
            <w:r w:rsidRPr="002A6785">
              <w:rPr>
                <w:rFonts w:eastAsia="Times New Roman" w:cstheme="minorHAnsi"/>
                <w:color w:val="000000"/>
              </w:rPr>
              <w:t> </w:t>
            </w:r>
          </w:p>
        </w:tc>
        <w:tc>
          <w:tcPr>
            <w:tcW w:w="2138" w:type="dxa"/>
            <w:tcBorders>
              <w:top w:val="single" w:sz="4" w:space="0" w:color="auto"/>
              <w:left w:val="nil"/>
              <w:bottom w:val="single" w:sz="4" w:space="0" w:color="auto"/>
              <w:right w:val="single" w:sz="4" w:space="0" w:color="auto"/>
            </w:tcBorders>
            <w:shd w:val="clear" w:color="auto" w:fill="auto"/>
            <w:noWrap/>
            <w:vAlign w:val="center"/>
            <w:hideMark/>
          </w:tcPr>
          <w:p w14:paraId="08492EE7" w14:textId="77777777" w:rsidR="0070192D" w:rsidRPr="002A6785" w:rsidRDefault="0070192D" w:rsidP="00AA6F3A">
            <w:pPr>
              <w:spacing w:after="0"/>
              <w:jc w:val="center"/>
              <w:rPr>
                <w:rFonts w:eastAsia="Times New Roman" w:cstheme="minorHAnsi"/>
                <w:b/>
                <w:color w:val="000000"/>
              </w:rPr>
            </w:pPr>
            <w:r w:rsidRPr="002A6785">
              <w:rPr>
                <w:rFonts w:eastAsia="Times New Roman" w:cstheme="minorHAnsi"/>
                <w:b/>
                <w:color w:val="000000"/>
              </w:rPr>
              <w:t>Overall out of 93</w:t>
            </w:r>
          </w:p>
        </w:tc>
        <w:tc>
          <w:tcPr>
            <w:tcW w:w="2550" w:type="dxa"/>
            <w:tcBorders>
              <w:top w:val="single" w:sz="4" w:space="0" w:color="auto"/>
              <w:left w:val="nil"/>
              <w:bottom w:val="single" w:sz="4" w:space="0" w:color="auto"/>
              <w:right w:val="single" w:sz="4" w:space="0" w:color="auto"/>
            </w:tcBorders>
            <w:shd w:val="clear" w:color="auto" w:fill="auto"/>
            <w:noWrap/>
            <w:vAlign w:val="center"/>
            <w:hideMark/>
          </w:tcPr>
          <w:p w14:paraId="7A9909DD" w14:textId="77777777" w:rsidR="0070192D" w:rsidRPr="002A6785" w:rsidRDefault="0070192D" w:rsidP="00AA6F3A">
            <w:pPr>
              <w:spacing w:after="0"/>
              <w:jc w:val="center"/>
              <w:rPr>
                <w:rFonts w:eastAsia="Times New Roman" w:cstheme="minorHAnsi"/>
                <w:b/>
                <w:color w:val="000000"/>
              </w:rPr>
            </w:pPr>
            <w:r w:rsidRPr="002A6785">
              <w:rPr>
                <w:rFonts w:eastAsia="Times New Roman" w:cstheme="minorHAnsi"/>
                <w:b/>
                <w:color w:val="000000"/>
              </w:rPr>
              <w:t>NO syrinx success %</w:t>
            </w:r>
          </w:p>
        </w:tc>
        <w:tc>
          <w:tcPr>
            <w:tcW w:w="2112" w:type="dxa"/>
            <w:tcBorders>
              <w:top w:val="single" w:sz="4" w:space="0" w:color="auto"/>
              <w:left w:val="nil"/>
              <w:bottom w:val="single" w:sz="4" w:space="0" w:color="auto"/>
              <w:right w:val="single" w:sz="4" w:space="0" w:color="auto"/>
            </w:tcBorders>
            <w:shd w:val="clear" w:color="auto" w:fill="auto"/>
            <w:noWrap/>
            <w:vAlign w:val="center"/>
            <w:hideMark/>
          </w:tcPr>
          <w:p w14:paraId="5C1C5B18" w14:textId="77777777" w:rsidR="0070192D" w:rsidRPr="002A6785" w:rsidRDefault="0070192D" w:rsidP="00AA6F3A">
            <w:pPr>
              <w:spacing w:after="0"/>
              <w:jc w:val="center"/>
              <w:rPr>
                <w:rFonts w:eastAsia="Times New Roman" w:cstheme="minorHAnsi"/>
                <w:b/>
                <w:color w:val="000000"/>
              </w:rPr>
            </w:pPr>
            <w:r w:rsidRPr="002A6785">
              <w:rPr>
                <w:rFonts w:eastAsia="Times New Roman" w:cstheme="minorHAnsi"/>
                <w:b/>
                <w:color w:val="000000"/>
              </w:rPr>
              <w:t>Syrinx success %</w:t>
            </w:r>
          </w:p>
        </w:tc>
      </w:tr>
      <w:tr w:rsidR="0070192D" w:rsidRPr="002A6785" w14:paraId="76B1810F" w14:textId="77777777" w:rsidTr="00AA6F3A">
        <w:trPr>
          <w:trHeight w:val="436"/>
        </w:trPr>
        <w:tc>
          <w:tcPr>
            <w:tcW w:w="1781" w:type="dxa"/>
            <w:tcBorders>
              <w:top w:val="nil"/>
              <w:left w:val="single" w:sz="4" w:space="0" w:color="auto"/>
              <w:bottom w:val="single" w:sz="4" w:space="0" w:color="auto"/>
              <w:right w:val="single" w:sz="4" w:space="0" w:color="auto"/>
            </w:tcBorders>
            <w:shd w:val="clear" w:color="auto" w:fill="auto"/>
            <w:noWrap/>
            <w:vAlign w:val="bottom"/>
            <w:hideMark/>
          </w:tcPr>
          <w:p w14:paraId="0A097F23" w14:textId="77777777" w:rsidR="0070192D" w:rsidRPr="002A6785" w:rsidRDefault="0070192D" w:rsidP="00AA6F3A">
            <w:pPr>
              <w:spacing w:after="0"/>
              <w:rPr>
                <w:rFonts w:eastAsia="Times New Roman" w:cstheme="minorHAnsi"/>
                <w:color w:val="000000"/>
              </w:rPr>
            </w:pPr>
            <w:r w:rsidRPr="002A6785">
              <w:rPr>
                <w:rFonts w:eastAsia="Times New Roman" w:cstheme="minorHAnsi"/>
                <w:color w:val="000000"/>
              </w:rPr>
              <w:t>average</w:t>
            </w:r>
          </w:p>
        </w:tc>
        <w:tc>
          <w:tcPr>
            <w:tcW w:w="2138" w:type="dxa"/>
            <w:tcBorders>
              <w:top w:val="nil"/>
              <w:left w:val="nil"/>
              <w:bottom w:val="single" w:sz="4" w:space="0" w:color="auto"/>
              <w:right w:val="single" w:sz="4" w:space="0" w:color="auto"/>
            </w:tcBorders>
            <w:shd w:val="clear" w:color="auto" w:fill="auto"/>
            <w:noWrap/>
            <w:vAlign w:val="center"/>
            <w:hideMark/>
          </w:tcPr>
          <w:p w14:paraId="295F2839"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49.20026882</w:t>
            </w:r>
          </w:p>
        </w:tc>
        <w:tc>
          <w:tcPr>
            <w:tcW w:w="2550" w:type="dxa"/>
            <w:tcBorders>
              <w:top w:val="nil"/>
              <w:left w:val="nil"/>
              <w:bottom w:val="single" w:sz="4" w:space="0" w:color="auto"/>
              <w:right w:val="single" w:sz="4" w:space="0" w:color="auto"/>
            </w:tcBorders>
            <w:shd w:val="clear" w:color="auto" w:fill="auto"/>
            <w:noWrap/>
            <w:vAlign w:val="center"/>
            <w:hideMark/>
          </w:tcPr>
          <w:p w14:paraId="4296E9A0"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47.14095186</w:t>
            </w:r>
          </w:p>
        </w:tc>
        <w:tc>
          <w:tcPr>
            <w:tcW w:w="2112" w:type="dxa"/>
            <w:tcBorders>
              <w:top w:val="nil"/>
              <w:left w:val="nil"/>
              <w:bottom w:val="single" w:sz="4" w:space="0" w:color="auto"/>
              <w:right w:val="single" w:sz="4" w:space="0" w:color="auto"/>
            </w:tcBorders>
            <w:shd w:val="clear" w:color="auto" w:fill="auto"/>
            <w:noWrap/>
            <w:vAlign w:val="center"/>
            <w:hideMark/>
          </w:tcPr>
          <w:p w14:paraId="328D6D93"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58.305815</w:t>
            </w:r>
          </w:p>
        </w:tc>
      </w:tr>
      <w:tr w:rsidR="0070192D" w:rsidRPr="002A6785" w14:paraId="2939C118" w14:textId="77777777" w:rsidTr="00AA6F3A">
        <w:trPr>
          <w:trHeight w:val="436"/>
        </w:trPr>
        <w:tc>
          <w:tcPr>
            <w:tcW w:w="1781" w:type="dxa"/>
            <w:tcBorders>
              <w:top w:val="nil"/>
              <w:left w:val="single" w:sz="4" w:space="0" w:color="auto"/>
              <w:bottom w:val="single" w:sz="4" w:space="0" w:color="auto"/>
              <w:right w:val="single" w:sz="4" w:space="0" w:color="auto"/>
            </w:tcBorders>
            <w:shd w:val="clear" w:color="auto" w:fill="auto"/>
            <w:noWrap/>
            <w:vAlign w:val="bottom"/>
            <w:hideMark/>
          </w:tcPr>
          <w:p w14:paraId="12B1026E" w14:textId="77777777" w:rsidR="0070192D" w:rsidRPr="002A6785" w:rsidRDefault="0070192D" w:rsidP="00AA6F3A">
            <w:pPr>
              <w:spacing w:after="0"/>
              <w:rPr>
                <w:rFonts w:eastAsia="Times New Roman" w:cstheme="minorHAnsi"/>
                <w:color w:val="000000"/>
              </w:rPr>
            </w:pPr>
            <w:r w:rsidRPr="002A6785">
              <w:rPr>
                <w:rFonts w:eastAsia="Times New Roman" w:cstheme="minorHAnsi"/>
                <w:color w:val="000000"/>
              </w:rPr>
              <w:t>std.</w:t>
            </w:r>
            <w:r w:rsidRPr="00814402">
              <w:rPr>
                <w:rFonts w:eastAsia="Times New Roman" w:cstheme="minorHAnsi"/>
                <w:color w:val="000000"/>
              </w:rPr>
              <w:t xml:space="preserve"> </w:t>
            </w:r>
            <w:r w:rsidRPr="002A6785">
              <w:rPr>
                <w:rFonts w:eastAsia="Times New Roman" w:cstheme="minorHAnsi"/>
                <w:color w:val="000000"/>
              </w:rPr>
              <w:t>deviation</w:t>
            </w:r>
          </w:p>
        </w:tc>
        <w:tc>
          <w:tcPr>
            <w:tcW w:w="2138" w:type="dxa"/>
            <w:tcBorders>
              <w:top w:val="nil"/>
              <w:left w:val="nil"/>
              <w:bottom w:val="single" w:sz="4" w:space="0" w:color="auto"/>
              <w:right w:val="single" w:sz="4" w:space="0" w:color="auto"/>
            </w:tcBorders>
            <w:shd w:val="clear" w:color="auto" w:fill="auto"/>
            <w:noWrap/>
            <w:vAlign w:val="center"/>
            <w:hideMark/>
          </w:tcPr>
          <w:p w14:paraId="2BB6F1AE"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4.593812279</w:t>
            </w:r>
          </w:p>
        </w:tc>
        <w:tc>
          <w:tcPr>
            <w:tcW w:w="2550" w:type="dxa"/>
            <w:tcBorders>
              <w:top w:val="nil"/>
              <w:left w:val="nil"/>
              <w:bottom w:val="single" w:sz="4" w:space="0" w:color="auto"/>
              <w:right w:val="single" w:sz="4" w:space="0" w:color="auto"/>
            </w:tcBorders>
            <w:shd w:val="clear" w:color="auto" w:fill="auto"/>
            <w:noWrap/>
            <w:vAlign w:val="center"/>
            <w:hideMark/>
          </w:tcPr>
          <w:p w14:paraId="24627123"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7.080030163</w:t>
            </w:r>
          </w:p>
        </w:tc>
        <w:tc>
          <w:tcPr>
            <w:tcW w:w="2112" w:type="dxa"/>
            <w:tcBorders>
              <w:top w:val="nil"/>
              <w:left w:val="nil"/>
              <w:bottom w:val="single" w:sz="4" w:space="0" w:color="auto"/>
              <w:right w:val="single" w:sz="4" w:space="0" w:color="auto"/>
            </w:tcBorders>
            <w:shd w:val="clear" w:color="auto" w:fill="auto"/>
            <w:noWrap/>
            <w:vAlign w:val="center"/>
            <w:hideMark/>
          </w:tcPr>
          <w:p w14:paraId="6F9B05C8"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7.016455975</w:t>
            </w:r>
          </w:p>
        </w:tc>
      </w:tr>
    </w:tbl>
    <w:p w14:paraId="27B17DE0" w14:textId="77777777" w:rsidR="005572EB" w:rsidRDefault="005572EB" w:rsidP="0070192D">
      <w:pPr>
        <w:rPr>
          <w:rFonts w:cstheme="minorHAnsi"/>
        </w:rPr>
      </w:pPr>
    </w:p>
    <w:p w14:paraId="5F36D124" w14:textId="77777777" w:rsidR="0070192D" w:rsidRPr="001A493A" w:rsidRDefault="0070192D" w:rsidP="005572EB">
      <w:pPr>
        <w:spacing w:line="480" w:lineRule="auto"/>
        <w:rPr>
          <w:rFonts w:cstheme="minorHAnsi"/>
          <w:i/>
        </w:rPr>
      </w:pPr>
      <w:r w:rsidRPr="001A493A">
        <w:rPr>
          <w:rFonts w:cstheme="minorHAnsi"/>
          <w:i/>
        </w:rPr>
        <w:t>The average values for small mask is better than the large mask and the variances are similar.</w:t>
      </w:r>
    </w:p>
    <w:p w14:paraId="550238F4" w14:textId="77777777" w:rsidR="005572EB" w:rsidRDefault="0070192D" w:rsidP="005572EB">
      <w:pPr>
        <w:spacing w:line="360" w:lineRule="auto"/>
        <w:rPr>
          <w:rFonts w:cstheme="minorHAnsi"/>
          <w:b/>
          <w:szCs w:val="24"/>
          <w:u w:val="single"/>
        </w:rPr>
      </w:pPr>
      <w:r w:rsidRPr="005572EB">
        <w:rPr>
          <w:rFonts w:cstheme="minorHAnsi"/>
          <w:b/>
          <w:szCs w:val="24"/>
          <w:u w:val="single"/>
        </w:rPr>
        <w:t>Texture Distance = 9; statistics for all 8,184 experiments</w:t>
      </w:r>
    </w:p>
    <w:p w14:paraId="514FD18A" w14:textId="77777777" w:rsidR="0070192D" w:rsidRPr="005572EB" w:rsidRDefault="0070192D" w:rsidP="005572EB">
      <w:pPr>
        <w:spacing w:line="360" w:lineRule="auto"/>
        <w:rPr>
          <w:rFonts w:cstheme="minorHAnsi"/>
          <w:b/>
          <w:szCs w:val="24"/>
        </w:rPr>
      </w:pPr>
      <w:r w:rsidRPr="005572EB">
        <w:rPr>
          <w:rFonts w:cstheme="minorHAnsi"/>
          <w:b/>
          <w:szCs w:val="24"/>
        </w:rPr>
        <w:t>Large mask</w:t>
      </w:r>
    </w:p>
    <w:tbl>
      <w:tblPr>
        <w:tblW w:w="8611" w:type="dxa"/>
        <w:tblInd w:w="-5" w:type="dxa"/>
        <w:tblLook w:val="04A0" w:firstRow="1" w:lastRow="0" w:firstColumn="1" w:lastColumn="0" w:noHBand="0" w:noVBand="1"/>
      </w:tblPr>
      <w:tblGrid>
        <w:gridCol w:w="1787"/>
        <w:gridCol w:w="2145"/>
        <w:gridCol w:w="2559"/>
        <w:gridCol w:w="2120"/>
      </w:tblGrid>
      <w:tr w:rsidR="0070192D" w:rsidRPr="002A6785" w14:paraId="5676B0DA" w14:textId="77777777" w:rsidTr="00AA6F3A">
        <w:trPr>
          <w:trHeight w:val="424"/>
        </w:trPr>
        <w:tc>
          <w:tcPr>
            <w:tcW w:w="17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26805C" w14:textId="77777777" w:rsidR="0070192D" w:rsidRPr="002A6785" w:rsidRDefault="0070192D" w:rsidP="00AA6F3A">
            <w:pPr>
              <w:spacing w:after="0"/>
              <w:rPr>
                <w:rFonts w:eastAsia="Times New Roman" w:cstheme="minorHAnsi"/>
                <w:color w:val="000000"/>
              </w:rPr>
            </w:pPr>
            <w:r w:rsidRPr="002A6785">
              <w:rPr>
                <w:rFonts w:eastAsia="Times New Roman" w:cstheme="minorHAnsi"/>
                <w:color w:val="000000"/>
              </w:rPr>
              <w:t> </w:t>
            </w:r>
          </w:p>
        </w:tc>
        <w:tc>
          <w:tcPr>
            <w:tcW w:w="2145" w:type="dxa"/>
            <w:tcBorders>
              <w:top w:val="single" w:sz="4" w:space="0" w:color="auto"/>
              <w:left w:val="nil"/>
              <w:bottom w:val="single" w:sz="4" w:space="0" w:color="auto"/>
              <w:right w:val="single" w:sz="4" w:space="0" w:color="auto"/>
            </w:tcBorders>
            <w:shd w:val="clear" w:color="auto" w:fill="auto"/>
            <w:noWrap/>
            <w:vAlign w:val="center"/>
            <w:hideMark/>
          </w:tcPr>
          <w:p w14:paraId="26173279" w14:textId="77777777" w:rsidR="0070192D" w:rsidRPr="002A6785" w:rsidRDefault="0070192D" w:rsidP="00AA6F3A">
            <w:pPr>
              <w:spacing w:after="0"/>
              <w:jc w:val="center"/>
              <w:rPr>
                <w:rFonts w:eastAsia="Times New Roman" w:cstheme="minorHAnsi"/>
                <w:b/>
                <w:color w:val="000000"/>
              </w:rPr>
            </w:pPr>
            <w:r w:rsidRPr="002A6785">
              <w:rPr>
                <w:rFonts w:eastAsia="Times New Roman" w:cstheme="minorHAnsi"/>
                <w:b/>
                <w:color w:val="000000"/>
              </w:rPr>
              <w:t>Overall out of 93</w:t>
            </w:r>
          </w:p>
        </w:tc>
        <w:tc>
          <w:tcPr>
            <w:tcW w:w="2559" w:type="dxa"/>
            <w:tcBorders>
              <w:top w:val="single" w:sz="4" w:space="0" w:color="auto"/>
              <w:left w:val="nil"/>
              <w:bottom w:val="single" w:sz="4" w:space="0" w:color="auto"/>
              <w:right w:val="single" w:sz="4" w:space="0" w:color="auto"/>
            </w:tcBorders>
            <w:shd w:val="clear" w:color="auto" w:fill="auto"/>
            <w:noWrap/>
            <w:vAlign w:val="center"/>
            <w:hideMark/>
          </w:tcPr>
          <w:p w14:paraId="62F818E8" w14:textId="77777777" w:rsidR="0070192D" w:rsidRPr="002A6785" w:rsidRDefault="0070192D" w:rsidP="00AA6F3A">
            <w:pPr>
              <w:spacing w:after="0"/>
              <w:jc w:val="center"/>
              <w:rPr>
                <w:rFonts w:eastAsia="Times New Roman" w:cstheme="minorHAnsi"/>
                <w:b/>
                <w:color w:val="000000"/>
              </w:rPr>
            </w:pPr>
            <w:r w:rsidRPr="002A6785">
              <w:rPr>
                <w:rFonts w:eastAsia="Times New Roman" w:cstheme="minorHAnsi"/>
                <w:b/>
                <w:color w:val="000000"/>
              </w:rPr>
              <w:t>NO syrinx success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62E06B06" w14:textId="77777777" w:rsidR="0070192D" w:rsidRPr="002A6785" w:rsidRDefault="0070192D" w:rsidP="00AA6F3A">
            <w:pPr>
              <w:spacing w:after="0"/>
              <w:jc w:val="center"/>
              <w:rPr>
                <w:rFonts w:eastAsia="Times New Roman" w:cstheme="minorHAnsi"/>
                <w:b/>
                <w:color w:val="000000"/>
              </w:rPr>
            </w:pPr>
            <w:r w:rsidRPr="002A6785">
              <w:rPr>
                <w:rFonts w:eastAsia="Times New Roman" w:cstheme="minorHAnsi"/>
                <w:b/>
                <w:color w:val="000000"/>
              </w:rPr>
              <w:t>Syrinx success %</w:t>
            </w:r>
          </w:p>
        </w:tc>
      </w:tr>
      <w:tr w:rsidR="0070192D" w:rsidRPr="002A6785" w14:paraId="2F6D0C5E" w14:textId="77777777" w:rsidTr="00AA6F3A">
        <w:trPr>
          <w:trHeight w:val="424"/>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14:paraId="226B75B6" w14:textId="77777777" w:rsidR="0070192D" w:rsidRPr="002A6785" w:rsidRDefault="0070192D" w:rsidP="00AA6F3A">
            <w:pPr>
              <w:spacing w:after="0"/>
              <w:rPr>
                <w:rFonts w:eastAsia="Times New Roman" w:cstheme="minorHAnsi"/>
                <w:color w:val="000000"/>
              </w:rPr>
            </w:pPr>
            <w:r w:rsidRPr="002A6785">
              <w:rPr>
                <w:rFonts w:eastAsia="Times New Roman" w:cstheme="minorHAnsi"/>
                <w:color w:val="000000"/>
              </w:rPr>
              <w:t>average</w:t>
            </w:r>
          </w:p>
        </w:tc>
        <w:tc>
          <w:tcPr>
            <w:tcW w:w="2145" w:type="dxa"/>
            <w:tcBorders>
              <w:top w:val="nil"/>
              <w:left w:val="nil"/>
              <w:bottom w:val="single" w:sz="4" w:space="0" w:color="auto"/>
              <w:right w:val="single" w:sz="4" w:space="0" w:color="auto"/>
            </w:tcBorders>
            <w:shd w:val="clear" w:color="auto" w:fill="auto"/>
            <w:noWrap/>
            <w:vAlign w:val="center"/>
            <w:hideMark/>
          </w:tcPr>
          <w:p w14:paraId="0F8F8AC8"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43.92302053</w:t>
            </w:r>
          </w:p>
        </w:tc>
        <w:tc>
          <w:tcPr>
            <w:tcW w:w="2559" w:type="dxa"/>
            <w:tcBorders>
              <w:top w:val="nil"/>
              <w:left w:val="nil"/>
              <w:bottom w:val="single" w:sz="4" w:space="0" w:color="auto"/>
              <w:right w:val="single" w:sz="4" w:space="0" w:color="auto"/>
            </w:tcBorders>
            <w:shd w:val="clear" w:color="auto" w:fill="auto"/>
            <w:noWrap/>
            <w:vAlign w:val="center"/>
            <w:hideMark/>
          </w:tcPr>
          <w:p w14:paraId="10CBCEF6"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45.27063661</w:t>
            </w:r>
          </w:p>
        </w:tc>
        <w:tc>
          <w:tcPr>
            <w:tcW w:w="2120" w:type="dxa"/>
            <w:tcBorders>
              <w:top w:val="nil"/>
              <w:left w:val="nil"/>
              <w:bottom w:val="single" w:sz="4" w:space="0" w:color="auto"/>
              <w:right w:val="single" w:sz="4" w:space="0" w:color="auto"/>
            </w:tcBorders>
            <w:shd w:val="clear" w:color="auto" w:fill="auto"/>
            <w:noWrap/>
            <w:vAlign w:val="center"/>
            <w:hideMark/>
          </w:tcPr>
          <w:p w14:paraId="75CF5E99"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49.06501711</w:t>
            </w:r>
          </w:p>
        </w:tc>
      </w:tr>
      <w:tr w:rsidR="0070192D" w:rsidRPr="002A6785" w14:paraId="5BF10259" w14:textId="77777777" w:rsidTr="00AA6F3A">
        <w:trPr>
          <w:trHeight w:val="424"/>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14:paraId="05804480" w14:textId="77777777" w:rsidR="0070192D" w:rsidRPr="002A6785" w:rsidRDefault="0070192D" w:rsidP="00AA6F3A">
            <w:pPr>
              <w:spacing w:after="0"/>
              <w:rPr>
                <w:rFonts w:eastAsia="Times New Roman" w:cstheme="minorHAnsi"/>
                <w:color w:val="000000"/>
              </w:rPr>
            </w:pPr>
            <w:r w:rsidRPr="002A6785">
              <w:rPr>
                <w:rFonts w:eastAsia="Times New Roman" w:cstheme="minorHAnsi"/>
                <w:color w:val="000000"/>
              </w:rPr>
              <w:t>std.</w:t>
            </w:r>
            <w:r w:rsidRPr="00814402">
              <w:rPr>
                <w:rFonts w:eastAsia="Times New Roman" w:cstheme="minorHAnsi"/>
                <w:color w:val="000000"/>
              </w:rPr>
              <w:t xml:space="preserve"> </w:t>
            </w:r>
            <w:r w:rsidRPr="002A6785">
              <w:rPr>
                <w:rFonts w:eastAsia="Times New Roman" w:cstheme="minorHAnsi"/>
                <w:color w:val="000000"/>
              </w:rPr>
              <w:t>deviation</w:t>
            </w:r>
          </w:p>
        </w:tc>
        <w:tc>
          <w:tcPr>
            <w:tcW w:w="2145" w:type="dxa"/>
            <w:tcBorders>
              <w:top w:val="nil"/>
              <w:left w:val="nil"/>
              <w:bottom w:val="single" w:sz="4" w:space="0" w:color="auto"/>
              <w:right w:val="single" w:sz="4" w:space="0" w:color="auto"/>
            </w:tcBorders>
            <w:shd w:val="clear" w:color="auto" w:fill="auto"/>
            <w:noWrap/>
            <w:vAlign w:val="center"/>
            <w:hideMark/>
          </w:tcPr>
          <w:p w14:paraId="24D08784"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4.806375645</w:t>
            </w:r>
          </w:p>
        </w:tc>
        <w:tc>
          <w:tcPr>
            <w:tcW w:w="2559" w:type="dxa"/>
            <w:tcBorders>
              <w:top w:val="nil"/>
              <w:left w:val="nil"/>
              <w:bottom w:val="single" w:sz="4" w:space="0" w:color="auto"/>
              <w:right w:val="single" w:sz="4" w:space="0" w:color="auto"/>
            </w:tcBorders>
            <w:shd w:val="clear" w:color="auto" w:fill="auto"/>
            <w:noWrap/>
            <w:vAlign w:val="center"/>
            <w:hideMark/>
          </w:tcPr>
          <w:p w14:paraId="6EEBA273"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7.140818335</w:t>
            </w:r>
          </w:p>
        </w:tc>
        <w:tc>
          <w:tcPr>
            <w:tcW w:w="2120" w:type="dxa"/>
            <w:tcBorders>
              <w:top w:val="nil"/>
              <w:left w:val="nil"/>
              <w:bottom w:val="single" w:sz="4" w:space="0" w:color="auto"/>
              <w:right w:val="single" w:sz="4" w:space="0" w:color="auto"/>
            </w:tcBorders>
            <w:shd w:val="clear" w:color="auto" w:fill="auto"/>
            <w:noWrap/>
            <w:vAlign w:val="center"/>
            <w:hideMark/>
          </w:tcPr>
          <w:p w14:paraId="60C40B43"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7.229278236</w:t>
            </w:r>
          </w:p>
        </w:tc>
      </w:tr>
    </w:tbl>
    <w:p w14:paraId="47F3F795" w14:textId="77777777" w:rsidR="0070192D" w:rsidRPr="00814402" w:rsidRDefault="0070192D" w:rsidP="0070192D">
      <w:pPr>
        <w:rPr>
          <w:rFonts w:cstheme="minorHAnsi"/>
        </w:rPr>
      </w:pPr>
    </w:p>
    <w:p w14:paraId="756DF481" w14:textId="77777777" w:rsidR="0070192D" w:rsidRPr="00814402" w:rsidRDefault="0070192D" w:rsidP="0070192D">
      <w:pPr>
        <w:rPr>
          <w:rFonts w:cstheme="minorHAnsi"/>
          <w:b/>
        </w:rPr>
      </w:pPr>
      <w:r w:rsidRPr="00814402">
        <w:rPr>
          <w:rFonts w:cstheme="minorHAnsi"/>
          <w:b/>
        </w:rPr>
        <w:t>Small mask</w:t>
      </w:r>
    </w:p>
    <w:tbl>
      <w:tblPr>
        <w:tblW w:w="8642" w:type="dxa"/>
        <w:tblInd w:w="-5" w:type="dxa"/>
        <w:tblLook w:val="04A0" w:firstRow="1" w:lastRow="0" w:firstColumn="1" w:lastColumn="0" w:noHBand="0" w:noVBand="1"/>
      </w:tblPr>
      <w:tblGrid>
        <w:gridCol w:w="1794"/>
        <w:gridCol w:w="2153"/>
        <w:gridCol w:w="2568"/>
        <w:gridCol w:w="2127"/>
      </w:tblGrid>
      <w:tr w:rsidR="0070192D" w:rsidRPr="002A6785" w14:paraId="29470231" w14:textId="77777777" w:rsidTr="00AA6F3A">
        <w:trPr>
          <w:trHeight w:val="424"/>
        </w:trPr>
        <w:tc>
          <w:tcPr>
            <w:tcW w:w="17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9EFDA" w14:textId="77777777" w:rsidR="0070192D" w:rsidRPr="002A6785" w:rsidRDefault="0070192D" w:rsidP="00AA6F3A">
            <w:pPr>
              <w:spacing w:after="0"/>
              <w:rPr>
                <w:rFonts w:eastAsia="Times New Roman" w:cstheme="minorHAnsi"/>
                <w:color w:val="000000"/>
              </w:rPr>
            </w:pPr>
            <w:r w:rsidRPr="002A6785">
              <w:rPr>
                <w:rFonts w:eastAsia="Times New Roman" w:cstheme="minorHAnsi"/>
                <w:color w:val="000000"/>
              </w:rPr>
              <w:t> </w:t>
            </w:r>
          </w:p>
        </w:tc>
        <w:tc>
          <w:tcPr>
            <w:tcW w:w="2153" w:type="dxa"/>
            <w:tcBorders>
              <w:top w:val="single" w:sz="4" w:space="0" w:color="auto"/>
              <w:left w:val="nil"/>
              <w:bottom w:val="single" w:sz="4" w:space="0" w:color="auto"/>
              <w:right w:val="single" w:sz="4" w:space="0" w:color="auto"/>
            </w:tcBorders>
            <w:shd w:val="clear" w:color="auto" w:fill="auto"/>
            <w:noWrap/>
            <w:vAlign w:val="center"/>
            <w:hideMark/>
          </w:tcPr>
          <w:p w14:paraId="2D8342C2" w14:textId="77777777" w:rsidR="0070192D" w:rsidRPr="002A6785" w:rsidRDefault="0070192D" w:rsidP="00AA6F3A">
            <w:pPr>
              <w:spacing w:after="0"/>
              <w:jc w:val="center"/>
              <w:rPr>
                <w:rFonts w:eastAsia="Times New Roman" w:cstheme="minorHAnsi"/>
                <w:b/>
                <w:color w:val="000000"/>
              </w:rPr>
            </w:pPr>
            <w:r w:rsidRPr="002A6785">
              <w:rPr>
                <w:rFonts w:eastAsia="Times New Roman" w:cstheme="minorHAnsi"/>
                <w:b/>
                <w:color w:val="000000"/>
              </w:rPr>
              <w:t>Overall out of 93</w:t>
            </w:r>
          </w:p>
        </w:tc>
        <w:tc>
          <w:tcPr>
            <w:tcW w:w="2568" w:type="dxa"/>
            <w:tcBorders>
              <w:top w:val="single" w:sz="4" w:space="0" w:color="auto"/>
              <w:left w:val="nil"/>
              <w:bottom w:val="single" w:sz="4" w:space="0" w:color="auto"/>
              <w:right w:val="single" w:sz="4" w:space="0" w:color="auto"/>
            </w:tcBorders>
            <w:shd w:val="clear" w:color="auto" w:fill="auto"/>
            <w:noWrap/>
            <w:vAlign w:val="center"/>
            <w:hideMark/>
          </w:tcPr>
          <w:p w14:paraId="1FA4C7AC" w14:textId="77777777" w:rsidR="0070192D" w:rsidRPr="002A6785" w:rsidRDefault="0070192D" w:rsidP="00AA6F3A">
            <w:pPr>
              <w:spacing w:after="0"/>
              <w:jc w:val="center"/>
              <w:rPr>
                <w:rFonts w:eastAsia="Times New Roman" w:cstheme="minorHAnsi"/>
                <w:b/>
                <w:color w:val="000000"/>
              </w:rPr>
            </w:pPr>
            <w:r w:rsidRPr="002A6785">
              <w:rPr>
                <w:rFonts w:eastAsia="Times New Roman" w:cstheme="minorHAnsi"/>
                <w:b/>
                <w:color w:val="000000"/>
              </w:rPr>
              <w:t>NO syrinx success %</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0F8CD7FF" w14:textId="77777777" w:rsidR="0070192D" w:rsidRPr="002A6785" w:rsidRDefault="0070192D" w:rsidP="00AA6F3A">
            <w:pPr>
              <w:spacing w:after="0"/>
              <w:jc w:val="center"/>
              <w:rPr>
                <w:rFonts w:eastAsia="Times New Roman" w:cstheme="minorHAnsi"/>
                <w:b/>
                <w:color w:val="000000"/>
              </w:rPr>
            </w:pPr>
            <w:r w:rsidRPr="002A6785">
              <w:rPr>
                <w:rFonts w:eastAsia="Times New Roman" w:cstheme="minorHAnsi"/>
                <w:b/>
                <w:color w:val="000000"/>
              </w:rPr>
              <w:t>Syrinx success %</w:t>
            </w:r>
          </w:p>
        </w:tc>
      </w:tr>
      <w:tr w:rsidR="0070192D" w:rsidRPr="002A6785" w14:paraId="0AFECB81" w14:textId="77777777" w:rsidTr="00AA6F3A">
        <w:trPr>
          <w:trHeight w:val="424"/>
        </w:trPr>
        <w:tc>
          <w:tcPr>
            <w:tcW w:w="1794" w:type="dxa"/>
            <w:tcBorders>
              <w:top w:val="nil"/>
              <w:left w:val="single" w:sz="4" w:space="0" w:color="auto"/>
              <w:bottom w:val="single" w:sz="4" w:space="0" w:color="auto"/>
              <w:right w:val="single" w:sz="4" w:space="0" w:color="auto"/>
            </w:tcBorders>
            <w:shd w:val="clear" w:color="auto" w:fill="auto"/>
            <w:noWrap/>
            <w:vAlign w:val="bottom"/>
            <w:hideMark/>
          </w:tcPr>
          <w:p w14:paraId="242BE041" w14:textId="77777777" w:rsidR="0070192D" w:rsidRPr="002A6785" w:rsidRDefault="0070192D" w:rsidP="00AA6F3A">
            <w:pPr>
              <w:spacing w:after="0"/>
              <w:rPr>
                <w:rFonts w:eastAsia="Times New Roman" w:cstheme="minorHAnsi"/>
                <w:color w:val="000000"/>
              </w:rPr>
            </w:pPr>
            <w:r w:rsidRPr="002A6785">
              <w:rPr>
                <w:rFonts w:eastAsia="Times New Roman" w:cstheme="minorHAnsi"/>
                <w:color w:val="000000"/>
              </w:rPr>
              <w:t>average</w:t>
            </w:r>
          </w:p>
        </w:tc>
        <w:tc>
          <w:tcPr>
            <w:tcW w:w="2153" w:type="dxa"/>
            <w:tcBorders>
              <w:top w:val="nil"/>
              <w:left w:val="nil"/>
              <w:bottom w:val="single" w:sz="4" w:space="0" w:color="auto"/>
              <w:right w:val="single" w:sz="4" w:space="0" w:color="auto"/>
            </w:tcBorders>
            <w:shd w:val="clear" w:color="auto" w:fill="auto"/>
            <w:noWrap/>
            <w:vAlign w:val="center"/>
            <w:hideMark/>
          </w:tcPr>
          <w:p w14:paraId="4246D7E8"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48.67619746</w:t>
            </w:r>
          </w:p>
        </w:tc>
        <w:tc>
          <w:tcPr>
            <w:tcW w:w="2568" w:type="dxa"/>
            <w:tcBorders>
              <w:top w:val="nil"/>
              <w:left w:val="nil"/>
              <w:bottom w:val="single" w:sz="4" w:space="0" w:color="auto"/>
              <w:right w:val="single" w:sz="4" w:space="0" w:color="auto"/>
            </w:tcBorders>
            <w:shd w:val="clear" w:color="auto" w:fill="auto"/>
            <w:noWrap/>
            <w:vAlign w:val="center"/>
            <w:hideMark/>
          </w:tcPr>
          <w:p w14:paraId="32D5C543"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47.52271139</w:t>
            </w:r>
          </w:p>
        </w:tc>
        <w:tc>
          <w:tcPr>
            <w:tcW w:w="2127" w:type="dxa"/>
            <w:tcBorders>
              <w:top w:val="nil"/>
              <w:left w:val="nil"/>
              <w:bottom w:val="single" w:sz="4" w:space="0" w:color="auto"/>
              <w:right w:val="single" w:sz="4" w:space="0" w:color="auto"/>
            </w:tcBorders>
            <w:shd w:val="clear" w:color="auto" w:fill="auto"/>
            <w:noWrap/>
            <w:vAlign w:val="center"/>
            <w:hideMark/>
          </w:tcPr>
          <w:p w14:paraId="4DFD56FB"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56.85611193</w:t>
            </w:r>
          </w:p>
        </w:tc>
      </w:tr>
      <w:tr w:rsidR="0070192D" w:rsidRPr="002A6785" w14:paraId="6E4DA540" w14:textId="77777777" w:rsidTr="00AA6F3A">
        <w:trPr>
          <w:trHeight w:val="424"/>
        </w:trPr>
        <w:tc>
          <w:tcPr>
            <w:tcW w:w="1794" w:type="dxa"/>
            <w:tcBorders>
              <w:top w:val="nil"/>
              <w:left w:val="single" w:sz="4" w:space="0" w:color="auto"/>
              <w:bottom w:val="single" w:sz="4" w:space="0" w:color="auto"/>
              <w:right w:val="single" w:sz="4" w:space="0" w:color="auto"/>
            </w:tcBorders>
            <w:shd w:val="clear" w:color="auto" w:fill="auto"/>
            <w:noWrap/>
            <w:vAlign w:val="bottom"/>
            <w:hideMark/>
          </w:tcPr>
          <w:p w14:paraId="6BD1D20D" w14:textId="77777777" w:rsidR="0070192D" w:rsidRPr="002A6785" w:rsidRDefault="0070192D" w:rsidP="00AA6F3A">
            <w:pPr>
              <w:spacing w:after="0"/>
              <w:rPr>
                <w:rFonts w:eastAsia="Times New Roman" w:cstheme="minorHAnsi"/>
                <w:color w:val="000000"/>
              </w:rPr>
            </w:pPr>
            <w:r w:rsidRPr="002A6785">
              <w:rPr>
                <w:rFonts w:eastAsia="Times New Roman" w:cstheme="minorHAnsi"/>
                <w:color w:val="000000"/>
              </w:rPr>
              <w:t>std.</w:t>
            </w:r>
            <w:r w:rsidRPr="00814402">
              <w:rPr>
                <w:rFonts w:eastAsia="Times New Roman" w:cstheme="minorHAnsi"/>
                <w:color w:val="000000"/>
              </w:rPr>
              <w:t xml:space="preserve"> </w:t>
            </w:r>
            <w:r w:rsidRPr="002A6785">
              <w:rPr>
                <w:rFonts w:eastAsia="Times New Roman" w:cstheme="minorHAnsi"/>
                <w:color w:val="000000"/>
              </w:rPr>
              <w:t>deviation</w:t>
            </w:r>
          </w:p>
        </w:tc>
        <w:tc>
          <w:tcPr>
            <w:tcW w:w="2153" w:type="dxa"/>
            <w:tcBorders>
              <w:top w:val="nil"/>
              <w:left w:val="nil"/>
              <w:bottom w:val="single" w:sz="4" w:space="0" w:color="auto"/>
              <w:right w:val="single" w:sz="4" w:space="0" w:color="auto"/>
            </w:tcBorders>
            <w:shd w:val="clear" w:color="auto" w:fill="auto"/>
            <w:noWrap/>
            <w:vAlign w:val="center"/>
            <w:hideMark/>
          </w:tcPr>
          <w:p w14:paraId="6B7433C8"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4.666409607</w:t>
            </w:r>
          </w:p>
        </w:tc>
        <w:tc>
          <w:tcPr>
            <w:tcW w:w="2568" w:type="dxa"/>
            <w:tcBorders>
              <w:top w:val="nil"/>
              <w:left w:val="nil"/>
              <w:bottom w:val="single" w:sz="4" w:space="0" w:color="auto"/>
              <w:right w:val="single" w:sz="4" w:space="0" w:color="auto"/>
            </w:tcBorders>
            <w:shd w:val="clear" w:color="auto" w:fill="auto"/>
            <w:noWrap/>
            <w:vAlign w:val="center"/>
            <w:hideMark/>
          </w:tcPr>
          <w:p w14:paraId="63F3719F"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6.968170579</w:t>
            </w:r>
          </w:p>
        </w:tc>
        <w:tc>
          <w:tcPr>
            <w:tcW w:w="2127" w:type="dxa"/>
            <w:tcBorders>
              <w:top w:val="nil"/>
              <w:left w:val="nil"/>
              <w:bottom w:val="single" w:sz="4" w:space="0" w:color="auto"/>
              <w:right w:val="single" w:sz="4" w:space="0" w:color="auto"/>
            </w:tcBorders>
            <w:shd w:val="clear" w:color="auto" w:fill="auto"/>
            <w:noWrap/>
            <w:vAlign w:val="center"/>
            <w:hideMark/>
          </w:tcPr>
          <w:p w14:paraId="0D5AC53E" w14:textId="77777777" w:rsidR="0070192D" w:rsidRPr="002A6785" w:rsidRDefault="0070192D" w:rsidP="00AA6F3A">
            <w:pPr>
              <w:spacing w:after="0"/>
              <w:jc w:val="right"/>
              <w:rPr>
                <w:rFonts w:eastAsia="Times New Roman" w:cstheme="minorHAnsi"/>
                <w:color w:val="000000"/>
              </w:rPr>
            </w:pPr>
            <w:r w:rsidRPr="002A6785">
              <w:rPr>
                <w:rFonts w:eastAsia="Times New Roman" w:cstheme="minorHAnsi"/>
                <w:color w:val="000000"/>
              </w:rPr>
              <w:t>7.049295129</w:t>
            </w:r>
          </w:p>
        </w:tc>
      </w:tr>
    </w:tbl>
    <w:p w14:paraId="33C97E43" w14:textId="77777777" w:rsidR="0070192D" w:rsidRPr="00814402" w:rsidRDefault="0070192D" w:rsidP="0070192D">
      <w:pPr>
        <w:rPr>
          <w:rFonts w:cstheme="minorHAnsi"/>
        </w:rPr>
      </w:pPr>
    </w:p>
    <w:p w14:paraId="53FDAD7A" w14:textId="77777777" w:rsidR="00DE0220" w:rsidRPr="00DE0220" w:rsidRDefault="0070192D" w:rsidP="001F208F">
      <w:pPr>
        <w:spacing w:line="600" w:lineRule="auto"/>
        <w:rPr>
          <w:rFonts w:cstheme="minorHAnsi"/>
          <w:i/>
        </w:rPr>
      </w:pPr>
      <w:r w:rsidRPr="00DE0220">
        <w:rPr>
          <w:rFonts w:cstheme="minorHAnsi"/>
          <w:i/>
        </w:rPr>
        <w:t>The average values for small mask is better than the large mask, with similar variances.</w:t>
      </w:r>
    </w:p>
    <w:p w14:paraId="45F4F2B1" w14:textId="77777777" w:rsidR="00F0774C" w:rsidRPr="00740DC1" w:rsidRDefault="00F0774C" w:rsidP="001F208F">
      <w:pPr>
        <w:spacing w:line="480" w:lineRule="auto"/>
        <w:rPr>
          <w:rFonts w:cstheme="minorHAnsi"/>
          <w:b/>
          <w:sz w:val="32"/>
          <w:szCs w:val="32"/>
        </w:rPr>
      </w:pPr>
      <w:r>
        <w:rPr>
          <w:rFonts w:cstheme="minorHAnsi"/>
        </w:rPr>
        <w:lastRenderedPageBreak/>
        <w:t>The</w:t>
      </w:r>
      <w:r w:rsidRPr="00814402">
        <w:rPr>
          <w:rFonts w:cstheme="minorHAnsi"/>
        </w:rPr>
        <w:t xml:space="preserve"> top 10 best results with texture distance</w:t>
      </w:r>
      <w:r>
        <w:rPr>
          <w:rFonts w:cstheme="minorHAnsi"/>
        </w:rPr>
        <w:t xml:space="preserve">s of 6 and 9 </w:t>
      </w:r>
      <w:r w:rsidRPr="00814402">
        <w:rPr>
          <w:rFonts w:cstheme="minorHAnsi"/>
        </w:rPr>
        <w:t>indicates the small mask</w:t>
      </w:r>
      <w:r>
        <w:rPr>
          <w:rFonts w:cstheme="minorHAnsi"/>
        </w:rPr>
        <w:t>s are</w:t>
      </w:r>
      <w:r w:rsidRPr="00814402">
        <w:rPr>
          <w:rFonts w:cstheme="minorHAnsi"/>
        </w:rPr>
        <w:t xml:space="preserve"> better than </w:t>
      </w:r>
      <w:r>
        <w:rPr>
          <w:rFonts w:cstheme="minorHAnsi"/>
        </w:rPr>
        <w:t xml:space="preserve">the </w:t>
      </w:r>
      <w:r w:rsidRPr="00814402">
        <w:rPr>
          <w:rFonts w:cstheme="minorHAnsi"/>
        </w:rPr>
        <w:t>large mask</w:t>
      </w:r>
      <w:r>
        <w:rPr>
          <w:rFonts w:cstheme="minorHAnsi"/>
        </w:rPr>
        <w:t>s</w:t>
      </w:r>
      <w:r w:rsidRPr="00814402">
        <w:rPr>
          <w:rFonts w:cstheme="minorHAnsi"/>
        </w:rPr>
        <w:t>. With texture distance</w:t>
      </w:r>
      <w:r>
        <w:rPr>
          <w:rFonts w:cstheme="minorHAnsi"/>
        </w:rPr>
        <w:t>s</w:t>
      </w:r>
      <w:r w:rsidRPr="00814402">
        <w:rPr>
          <w:rFonts w:cstheme="minorHAnsi"/>
        </w:rPr>
        <w:t xml:space="preserve"> of 7 and 8, the results are close bu</w:t>
      </w:r>
      <w:r>
        <w:rPr>
          <w:rFonts w:cstheme="minorHAnsi"/>
        </w:rPr>
        <w:t xml:space="preserve">t the small masks have </w:t>
      </w:r>
      <w:r w:rsidRPr="00814402">
        <w:rPr>
          <w:rFonts w:cstheme="minorHAnsi"/>
        </w:rPr>
        <w:t xml:space="preserve">slightly better </w:t>
      </w:r>
      <w:r>
        <w:rPr>
          <w:rFonts w:cstheme="minorHAnsi"/>
        </w:rPr>
        <w:t>results</w:t>
      </w:r>
      <w:r w:rsidRPr="00814402">
        <w:rPr>
          <w:rFonts w:cstheme="minorHAnsi"/>
        </w:rPr>
        <w:t>.</w:t>
      </w:r>
      <w:r>
        <w:rPr>
          <w:rFonts w:cstheme="minorHAnsi"/>
        </w:rPr>
        <w:t xml:space="preserve"> </w:t>
      </w:r>
      <w:r w:rsidRPr="00814402">
        <w:rPr>
          <w:rFonts w:cstheme="minorHAnsi"/>
        </w:rPr>
        <w:t>Comparing the overall 8</w:t>
      </w:r>
      <w:r>
        <w:rPr>
          <w:rFonts w:cstheme="minorHAnsi"/>
        </w:rPr>
        <w:t>,</w:t>
      </w:r>
      <w:r w:rsidRPr="00814402">
        <w:rPr>
          <w:rFonts w:cstheme="minorHAnsi"/>
        </w:rPr>
        <w:t>184 experiments, the average result</w:t>
      </w:r>
      <w:r>
        <w:rPr>
          <w:rFonts w:cstheme="minorHAnsi"/>
        </w:rPr>
        <w:t>s indicate the small masks are</w:t>
      </w:r>
      <w:r w:rsidRPr="00814402">
        <w:rPr>
          <w:rFonts w:cstheme="minorHAnsi"/>
        </w:rPr>
        <w:t xml:space="preserve"> be</w:t>
      </w:r>
      <w:r>
        <w:rPr>
          <w:rFonts w:cstheme="minorHAnsi"/>
        </w:rPr>
        <w:t xml:space="preserve">tter than the large masks and the </w:t>
      </w:r>
      <w:r w:rsidRPr="00814402">
        <w:rPr>
          <w:rFonts w:cstheme="minorHAnsi"/>
        </w:rPr>
        <w:t>similar</w:t>
      </w:r>
      <w:r>
        <w:rPr>
          <w:rFonts w:cstheme="minorHAnsi"/>
        </w:rPr>
        <w:t xml:space="preserve"> variances indicate the validity of the mean comparison</w:t>
      </w:r>
      <w:r w:rsidRPr="00814402">
        <w:rPr>
          <w:rFonts w:cstheme="minorHAnsi"/>
        </w:rPr>
        <w:t>.</w:t>
      </w:r>
    </w:p>
    <w:p w14:paraId="610F542E" w14:textId="77777777" w:rsidR="00EA34FE" w:rsidRDefault="00EA34FE" w:rsidP="00EA34FE">
      <w:pPr>
        <w:spacing w:after="160" w:line="480" w:lineRule="auto"/>
        <w:jc w:val="center"/>
        <w:rPr>
          <w:rFonts w:cs="Times New Roman"/>
        </w:rPr>
      </w:pPr>
    </w:p>
    <w:p w14:paraId="241D476C" w14:textId="77777777" w:rsidR="00EA34FE" w:rsidRPr="00C41B23" w:rsidRDefault="00EA34FE" w:rsidP="00EA34FE">
      <w:pPr>
        <w:pStyle w:val="Heading1"/>
        <w:spacing w:line="480" w:lineRule="auto"/>
        <w:ind w:left="360"/>
      </w:pPr>
      <w:bookmarkStart w:id="295" w:name="_Toc465854109"/>
      <w:bookmarkStart w:id="296" w:name="_Toc510448390"/>
      <w:bookmarkStart w:id="297" w:name="_Toc421696646"/>
      <w:r w:rsidRPr="00C41B23">
        <w:t>SUMMARY</w:t>
      </w:r>
      <w:bookmarkEnd w:id="295"/>
      <w:r>
        <w:t xml:space="preserve"> AND CONCLUSION</w:t>
      </w:r>
      <w:bookmarkEnd w:id="296"/>
    </w:p>
    <w:bookmarkEnd w:id="297"/>
    <w:p w14:paraId="1249C47E" w14:textId="5669E8CC" w:rsidR="008D79A5" w:rsidRDefault="00EA34FE" w:rsidP="00EA34FE">
      <w:pPr>
        <w:spacing w:line="480" w:lineRule="auto"/>
        <w:rPr>
          <w:rFonts w:cs="Times New Roman"/>
        </w:rPr>
      </w:pPr>
      <w:r w:rsidRPr="00C41B23">
        <w:rPr>
          <w:rFonts w:cs="Times New Roman"/>
          <w:szCs w:val="24"/>
        </w:rPr>
        <w:t>Thermographic imaging techniques produce images whose pixel values represent the temperature distribution of an object</w:t>
      </w:r>
      <w:r w:rsidRPr="00C41B23">
        <w:rPr>
          <w:rFonts w:cs="Times New Roman"/>
        </w:rPr>
        <w:t xml:space="preserve">. </w:t>
      </w:r>
      <w:r w:rsidR="00AA6F3A">
        <w:rPr>
          <w:rFonts w:cs="Times New Roman"/>
        </w:rPr>
        <w:t xml:space="preserve">These thermographic images of Chiari dogs </w:t>
      </w:r>
      <w:r w:rsidR="00294FD7" w:rsidRPr="000950C8">
        <w:rPr>
          <w:color w:val="000000"/>
        </w:rPr>
        <w:t xml:space="preserve">provided by Long Island Veterinary Specialists (LIVS) </w:t>
      </w:r>
      <w:r w:rsidR="00AA6F3A">
        <w:rPr>
          <w:rFonts w:cs="Times New Roman"/>
        </w:rPr>
        <w:t xml:space="preserve">are </w:t>
      </w:r>
      <w:r w:rsidR="00294FD7" w:rsidRPr="000950C8">
        <w:rPr>
          <w:color w:val="000000"/>
        </w:rPr>
        <w:t>considered</w:t>
      </w:r>
      <w:r w:rsidR="00294FD7">
        <w:rPr>
          <w:rFonts w:cs="Times New Roman"/>
        </w:rPr>
        <w:t xml:space="preserve"> </w:t>
      </w:r>
      <w:r w:rsidR="00AA6F3A">
        <w:rPr>
          <w:rFonts w:cs="Times New Roman"/>
        </w:rPr>
        <w:t xml:space="preserve">in this study for </w:t>
      </w:r>
      <w:ins w:id="298" w:author="Umbaugh, Scott" w:date="2018-04-08T16:43:00Z">
        <w:r w:rsidR="00C25CCD">
          <w:t>syringomyelia</w:t>
        </w:r>
        <w:r w:rsidR="00C25CCD">
          <w:rPr>
            <w:rFonts w:cs="Times New Roman"/>
          </w:rPr>
          <w:t xml:space="preserve"> </w:t>
        </w:r>
      </w:ins>
      <w:del w:id="299" w:author="Umbaugh, Scott" w:date="2018-04-08T16:43:00Z">
        <w:r w:rsidR="00AA6F3A" w:rsidDel="00C25CCD">
          <w:rPr>
            <w:rFonts w:cs="Times New Roman"/>
          </w:rPr>
          <w:delText xml:space="preserve">syrinx </w:delText>
        </w:r>
      </w:del>
      <w:r w:rsidR="00AA6F3A">
        <w:rPr>
          <w:rFonts w:cs="Times New Roman"/>
        </w:rPr>
        <w:t xml:space="preserve">identification. </w:t>
      </w:r>
      <w:r w:rsidR="00294FD7">
        <w:rPr>
          <w:rFonts w:cs="Times New Roman"/>
        </w:rPr>
        <w:t xml:space="preserve">The </w:t>
      </w:r>
      <w:ins w:id="300" w:author="Umbaugh, Scott" w:date="2018-04-08T16:43:00Z">
        <w:r w:rsidR="00C25CCD">
          <w:rPr>
            <w:rFonts w:cs="Times New Roman"/>
          </w:rPr>
          <w:t>primary</w:t>
        </w:r>
      </w:ins>
      <w:del w:id="301" w:author="Umbaugh, Scott" w:date="2018-04-08T16:43:00Z">
        <w:r w:rsidR="00294FD7" w:rsidDel="00C25CCD">
          <w:rPr>
            <w:rFonts w:cs="Times New Roman"/>
          </w:rPr>
          <w:delText>main</w:delText>
        </w:r>
      </w:del>
      <w:r w:rsidR="00294FD7">
        <w:rPr>
          <w:rFonts w:cs="Times New Roman"/>
        </w:rPr>
        <w:t xml:space="preserve"> aim of this study </w:t>
      </w:r>
      <w:r w:rsidR="00AA6F3A">
        <w:rPr>
          <w:rFonts w:cs="Times New Roman"/>
        </w:rPr>
        <w:t xml:space="preserve">focuses on the performance of </w:t>
      </w:r>
      <w:r w:rsidR="00615F26">
        <w:rPr>
          <w:rFonts w:cs="Times New Roman"/>
        </w:rPr>
        <w:t>combination</w:t>
      </w:r>
      <w:r w:rsidR="00AA6F3A">
        <w:rPr>
          <w:rFonts w:cs="Times New Roman"/>
        </w:rPr>
        <w:t xml:space="preserve"> of features</w:t>
      </w:r>
      <w:ins w:id="302" w:author="Umbaugh, Scott" w:date="2018-04-08T16:43:00Z">
        <w:r w:rsidR="00C25CCD">
          <w:rPr>
            <w:rFonts w:cs="Times New Roman"/>
          </w:rPr>
          <w:t>, pattern classification parameters</w:t>
        </w:r>
      </w:ins>
      <w:r w:rsidR="00AA6F3A">
        <w:rPr>
          <w:rFonts w:cs="Times New Roman"/>
        </w:rPr>
        <w:t xml:space="preserve"> and the mask size that </w:t>
      </w:r>
      <w:del w:id="303" w:author="Umbaugh, Scott" w:date="2018-04-08T16:44:00Z">
        <w:r w:rsidR="00AA6F3A" w:rsidDel="00C25CCD">
          <w:rPr>
            <w:rFonts w:cs="Times New Roman"/>
          </w:rPr>
          <w:delText xml:space="preserve">can </w:delText>
        </w:r>
      </w:del>
      <w:r w:rsidR="00AA6F3A">
        <w:rPr>
          <w:rFonts w:cs="Times New Roman"/>
        </w:rPr>
        <w:t xml:space="preserve">provide </w:t>
      </w:r>
      <w:ins w:id="304" w:author="Umbaugh, Scott" w:date="2018-04-08T16:44:00Z">
        <w:r w:rsidR="00C25CCD">
          <w:rPr>
            <w:rFonts w:cs="Times New Roman"/>
          </w:rPr>
          <w:t>optimal</w:t>
        </w:r>
      </w:ins>
      <w:bookmarkStart w:id="305" w:name="_GoBack"/>
      <w:bookmarkEnd w:id="305"/>
      <w:del w:id="306" w:author="Umbaugh, Scott" w:date="2018-04-08T16:44:00Z">
        <w:r w:rsidR="00AA6F3A" w:rsidDel="00C25CCD">
          <w:rPr>
            <w:rFonts w:cs="Times New Roman"/>
          </w:rPr>
          <w:delText>better</w:delText>
        </w:r>
      </w:del>
      <w:r w:rsidR="00AA6F3A">
        <w:rPr>
          <w:rFonts w:cs="Times New Roman"/>
        </w:rPr>
        <w:t xml:space="preserve"> results. The results obtained from the experiments comparing mask size suggests that the small masks give better result.</w:t>
      </w:r>
      <w:r w:rsidR="00294FD7">
        <w:rPr>
          <w:rFonts w:cs="Times New Roman"/>
        </w:rPr>
        <w:t xml:space="preserve"> </w:t>
      </w:r>
      <w:r w:rsidR="00615F26">
        <w:rPr>
          <w:rFonts w:cs="Times New Roman"/>
        </w:rPr>
        <w:t>Other</w:t>
      </w:r>
      <w:r w:rsidR="009D333D">
        <w:rPr>
          <w:rFonts w:cs="Times New Roman"/>
        </w:rPr>
        <w:t xml:space="preserve"> experiments are ongoing to determine the best features that can be used in further study.</w:t>
      </w:r>
    </w:p>
    <w:p w14:paraId="3303C97A" w14:textId="77777777" w:rsidR="00183EC8" w:rsidRDefault="00183EC8" w:rsidP="00EA34FE">
      <w:pPr>
        <w:spacing w:line="480" w:lineRule="auto"/>
        <w:rPr>
          <w:rFonts w:cs="Times New Roman"/>
        </w:rPr>
      </w:pPr>
    </w:p>
    <w:p w14:paraId="33550D89" w14:textId="77777777" w:rsidR="008D79A5" w:rsidRPr="00C41B23" w:rsidRDefault="008D79A5" w:rsidP="008D79A5">
      <w:pPr>
        <w:pStyle w:val="Heading1"/>
        <w:spacing w:line="480" w:lineRule="auto"/>
        <w:ind w:left="360"/>
      </w:pPr>
      <w:bookmarkStart w:id="307" w:name="_Toc510448391"/>
      <w:r>
        <w:t>FUTURE ENHANCEMENT</w:t>
      </w:r>
      <w:bookmarkEnd w:id="307"/>
    </w:p>
    <w:p w14:paraId="60F50DCB" w14:textId="77777777" w:rsidR="00AA6F3A" w:rsidRPr="00C41B23" w:rsidRDefault="002445EC" w:rsidP="002445EC">
      <w:pPr>
        <w:spacing w:line="480" w:lineRule="auto"/>
        <w:rPr>
          <w:rFonts w:cs="Times New Roman"/>
          <w:szCs w:val="24"/>
        </w:rPr>
      </w:pPr>
      <w:r>
        <w:rPr>
          <w:rFonts w:cs="Times New Roman"/>
          <w:szCs w:val="24"/>
        </w:rPr>
        <w:t xml:space="preserve">As the performance of small mask is better than the large mask, </w:t>
      </w:r>
      <w:r w:rsidR="00AA6F3A" w:rsidRPr="00C41B23">
        <w:rPr>
          <w:rFonts w:cs="Times New Roman"/>
          <w:szCs w:val="24"/>
        </w:rPr>
        <w:t xml:space="preserve">the addition of new features should be used for </w:t>
      </w:r>
      <w:r w:rsidR="004D335F">
        <w:rPr>
          <w:rFonts w:cs="Times New Roman"/>
          <w:szCs w:val="24"/>
        </w:rPr>
        <w:t>experiments</w:t>
      </w:r>
      <w:r>
        <w:rPr>
          <w:rFonts w:cs="Times New Roman"/>
          <w:szCs w:val="24"/>
        </w:rPr>
        <w:t xml:space="preserve"> using small mask in future. </w:t>
      </w:r>
      <w:r w:rsidR="004772A3">
        <w:rPr>
          <w:rFonts w:cs="Times New Roman"/>
          <w:szCs w:val="24"/>
        </w:rPr>
        <w:t>The current experiment</w:t>
      </w:r>
      <w:r w:rsidR="0037097D">
        <w:rPr>
          <w:rFonts w:cs="Times New Roman"/>
          <w:szCs w:val="24"/>
        </w:rPr>
        <w:t>s</w:t>
      </w:r>
      <w:r w:rsidR="004772A3">
        <w:rPr>
          <w:rFonts w:cs="Times New Roman"/>
          <w:szCs w:val="24"/>
        </w:rPr>
        <w:t xml:space="preserve"> </w:t>
      </w:r>
      <w:r w:rsidR="0037097D">
        <w:rPr>
          <w:rFonts w:cs="Times New Roman"/>
          <w:szCs w:val="24"/>
        </w:rPr>
        <w:t>are</w:t>
      </w:r>
      <w:r w:rsidR="004772A3">
        <w:rPr>
          <w:rFonts w:cs="Times New Roman"/>
          <w:szCs w:val="24"/>
        </w:rPr>
        <w:t xml:space="preserve"> done on the small set of images. Thus, further investigation can be done in large set of images</w:t>
      </w:r>
      <w:r w:rsidR="00475BA0">
        <w:rPr>
          <w:rFonts w:cs="Times New Roman"/>
          <w:szCs w:val="24"/>
        </w:rPr>
        <w:t>.</w:t>
      </w:r>
    </w:p>
    <w:p w14:paraId="341F1A76" w14:textId="77777777" w:rsidR="00EE3546" w:rsidRDefault="00EE3546" w:rsidP="00EA34FE">
      <w:pPr>
        <w:spacing w:line="480" w:lineRule="auto"/>
        <w:rPr>
          <w:rFonts w:eastAsia="Times New Roman" w:cs="Times New Roman"/>
          <w:szCs w:val="24"/>
        </w:rPr>
      </w:pPr>
    </w:p>
    <w:p w14:paraId="2846E20E" w14:textId="77777777" w:rsidR="00404BA3" w:rsidRDefault="00404BA3" w:rsidP="00EA34FE">
      <w:pPr>
        <w:spacing w:line="480" w:lineRule="auto"/>
        <w:rPr>
          <w:rFonts w:eastAsia="Times New Roman" w:cs="Times New Roman"/>
          <w:szCs w:val="24"/>
        </w:rPr>
      </w:pPr>
    </w:p>
    <w:p w14:paraId="425B0DF9" w14:textId="77777777" w:rsidR="00404BA3" w:rsidRDefault="00404BA3" w:rsidP="00EA34FE">
      <w:pPr>
        <w:spacing w:line="480" w:lineRule="auto"/>
        <w:rPr>
          <w:rFonts w:eastAsia="Times New Roman" w:cs="Times New Roman"/>
          <w:szCs w:val="24"/>
        </w:rPr>
      </w:pPr>
    </w:p>
    <w:bookmarkStart w:id="308" w:name="_Toc510448392" w:displacedByCustomXml="next"/>
    <w:sdt>
      <w:sdtPr>
        <w:rPr>
          <w:rFonts w:eastAsiaTheme="minorEastAsia" w:cstheme="minorBidi"/>
          <w:b w:val="0"/>
          <w:sz w:val="24"/>
          <w:szCs w:val="22"/>
        </w:rPr>
        <w:id w:val="-1937352365"/>
        <w:docPartObj>
          <w:docPartGallery w:val="Bibliographies"/>
          <w:docPartUnique/>
        </w:docPartObj>
      </w:sdtPr>
      <w:sdtContent>
        <w:p w14:paraId="3A33EFF6" w14:textId="77777777" w:rsidR="00773B0A" w:rsidRPr="00D57329" w:rsidRDefault="00773B0A" w:rsidP="00773B0A">
          <w:pPr>
            <w:pStyle w:val="Heading1"/>
            <w:numPr>
              <w:ilvl w:val="0"/>
              <w:numId w:val="0"/>
            </w:numPr>
          </w:pPr>
          <w:r w:rsidRPr="00D57329">
            <w:t xml:space="preserve">7. </w:t>
          </w:r>
          <w:r w:rsidR="00C05A28">
            <w:t xml:space="preserve"> </w:t>
          </w:r>
          <w:r w:rsidRPr="00D57329">
            <w:t>REFERENCES</w:t>
          </w:r>
          <w:bookmarkEnd w:id="308"/>
        </w:p>
        <w:sdt>
          <w:sdtPr>
            <w:rPr>
              <w:rFonts w:eastAsiaTheme="minorEastAsia" w:cstheme="minorBidi"/>
              <w:b w:val="0"/>
              <w:sz w:val="24"/>
              <w:szCs w:val="22"/>
            </w:rPr>
            <w:id w:val="-573587230"/>
            <w:bibliography/>
          </w:sdtPr>
          <w:sdtContent>
            <w:p w14:paraId="7589766C" w14:textId="77777777" w:rsidR="00773B0A" w:rsidRPr="00773B0A" w:rsidRDefault="00773B0A" w:rsidP="00773B0A">
              <w:pPr>
                <w:pStyle w:val="Heading1"/>
                <w:numPr>
                  <w:ilvl w:val="0"/>
                  <w:numId w:val="0"/>
                </w:numPr>
                <w:ind w:left="360" w:hanging="360"/>
                <w:rPr>
                  <w:rFonts w:asciiTheme="minorHAnsi" w:eastAsiaTheme="minorHAnsi" w:hAnsiTheme="minorHAnsi"/>
                  <w:noProof/>
                  <w:sz w:val="22"/>
                </w:rPr>
              </w:pPr>
              <w:r>
                <w:rPr>
                  <w:b w:val="0"/>
                </w:rPr>
                <w:fldChar w:fldCharType="begin"/>
              </w:r>
              <w:r>
                <w:instrText xml:space="preserve"> BIBLIOGRAPHY </w:instrText>
              </w:r>
              <w:r>
                <w:rPr>
                  <w:b w:val="0"/>
                </w:rPr>
                <w:fldChar w:fldCharType="separate"/>
              </w:r>
            </w:p>
            <w:tbl>
              <w:tblPr>
                <w:tblW w:w="5064" w:type="pct"/>
                <w:tblCellSpacing w:w="15" w:type="dxa"/>
                <w:tblCellMar>
                  <w:top w:w="15" w:type="dxa"/>
                  <w:left w:w="15" w:type="dxa"/>
                  <w:bottom w:w="15" w:type="dxa"/>
                  <w:right w:w="15" w:type="dxa"/>
                </w:tblCellMar>
                <w:tblLook w:val="04A0" w:firstRow="1" w:lastRow="0" w:firstColumn="1" w:lastColumn="0" w:noHBand="0" w:noVBand="1"/>
              </w:tblPr>
              <w:tblGrid>
                <w:gridCol w:w="357"/>
                <w:gridCol w:w="9123"/>
              </w:tblGrid>
              <w:tr w:rsidR="00773B0A" w14:paraId="14D860D9" w14:textId="77777777" w:rsidTr="00773B0A">
                <w:trPr>
                  <w:divId w:val="697242987"/>
                  <w:trHeight w:val="809"/>
                  <w:tblCellSpacing w:w="15" w:type="dxa"/>
                </w:trPr>
                <w:tc>
                  <w:tcPr>
                    <w:tcW w:w="166" w:type="pct"/>
                    <w:hideMark/>
                  </w:tcPr>
                  <w:p w14:paraId="35910712" w14:textId="77777777" w:rsidR="00773B0A" w:rsidRDefault="00773B0A">
                    <w:pPr>
                      <w:pStyle w:val="Bibliography"/>
                      <w:rPr>
                        <w:noProof/>
                        <w:szCs w:val="24"/>
                      </w:rPr>
                    </w:pPr>
                    <w:r>
                      <w:rPr>
                        <w:noProof/>
                      </w:rPr>
                      <w:t xml:space="preserve">[1] </w:t>
                    </w:r>
                  </w:p>
                </w:tc>
                <w:tc>
                  <w:tcPr>
                    <w:tcW w:w="0" w:type="auto"/>
                    <w:hideMark/>
                  </w:tcPr>
                  <w:p w14:paraId="17C8FE81" w14:textId="77777777" w:rsidR="00773B0A" w:rsidRDefault="00773B0A">
                    <w:pPr>
                      <w:pStyle w:val="Bibliography"/>
                      <w:rPr>
                        <w:noProof/>
                      </w:rPr>
                    </w:pPr>
                    <w:r>
                      <w:rPr>
                        <w:noProof/>
                      </w:rPr>
                      <w:t xml:space="preserve">E. Y.-K. Ng, "The review of thermography as promising non-invasive detection modality for breast tumor," </w:t>
                    </w:r>
                    <w:r>
                      <w:rPr>
                        <w:i/>
                        <w:iCs/>
                        <w:noProof/>
                      </w:rPr>
                      <w:t xml:space="preserve">International journal of thermal science, 850-851, </w:t>
                    </w:r>
                    <w:r>
                      <w:rPr>
                        <w:noProof/>
                      </w:rPr>
                      <w:t xml:space="preserve">2008. </w:t>
                    </w:r>
                  </w:p>
                </w:tc>
              </w:tr>
              <w:tr w:rsidR="00773B0A" w14:paraId="0FF11D63" w14:textId="77777777" w:rsidTr="00773B0A">
                <w:trPr>
                  <w:divId w:val="697242987"/>
                  <w:trHeight w:val="794"/>
                  <w:tblCellSpacing w:w="15" w:type="dxa"/>
                </w:trPr>
                <w:tc>
                  <w:tcPr>
                    <w:tcW w:w="166" w:type="pct"/>
                    <w:hideMark/>
                  </w:tcPr>
                  <w:p w14:paraId="4C083155" w14:textId="77777777" w:rsidR="00773B0A" w:rsidRDefault="00773B0A">
                    <w:pPr>
                      <w:pStyle w:val="Bibliography"/>
                      <w:rPr>
                        <w:noProof/>
                      </w:rPr>
                    </w:pPr>
                    <w:r>
                      <w:rPr>
                        <w:noProof/>
                      </w:rPr>
                      <w:t xml:space="preserve">[2] </w:t>
                    </w:r>
                  </w:p>
                </w:tc>
                <w:tc>
                  <w:tcPr>
                    <w:tcW w:w="0" w:type="auto"/>
                    <w:hideMark/>
                  </w:tcPr>
                  <w:p w14:paraId="7159752C" w14:textId="77777777" w:rsidR="00773B0A" w:rsidRDefault="00773B0A">
                    <w:pPr>
                      <w:pStyle w:val="Bibliography"/>
                      <w:rPr>
                        <w:noProof/>
                      </w:rPr>
                    </w:pPr>
                    <w:r>
                      <w:rPr>
                        <w:noProof/>
                      </w:rPr>
                      <w:t>D. J. Marino and C. A. Loughin, "Diagnostic imaging of the canine stiﬂe: a review," Veterinary surgery, vol. 39, no. 3, pp. 284–295, 2010.</w:t>
                    </w:r>
                  </w:p>
                </w:tc>
              </w:tr>
              <w:tr w:rsidR="00773B0A" w14:paraId="2B182EC9" w14:textId="77777777" w:rsidTr="00773B0A">
                <w:trPr>
                  <w:divId w:val="697242987"/>
                  <w:trHeight w:val="1112"/>
                  <w:tblCellSpacing w:w="15" w:type="dxa"/>
                </w:trPr>
                <w:tc>
                  <w:tcPr>
                    <w:tcW w:w="166" w:type="pct"/>
                    <w:hideMark/>
                  </w:tcPr>
                  <w:p w14:paraId="300110F1" w14:textId="77777777" w:rsidR="00773B0A" w:rsidRDefault="00773B0A">
                    <w:pPr>
                      <w:pStyle w:val="Bibliography"/>
                      <w:rPr>
                        <w:noProof/>
                      </w:rPr>
                    </w:pPr>
                    <w:r>
                      <w:rPr>
                        <w:noProof/>
                      </w:rPr>
                      <w:t xml:space="preserve">[3] </w:t>
                    </w:r>
                  </w:p>
                </w:tc>
                <w:tc>
                  <w:tcPr>
                    <w:tcW w:w="0" w:type="auto"/>
                    <w:hideMark/>
                  </w:tcPr>
                  <w:p w14:paraId="33F3CD4F" w14:textId="77777777" w:rsidR="00773B0A" w:rsidRDefault="00773B0A">
                    <w:pPr>
                      <w:pStyle w:val="Bibliography"/>
                      <w:rPr>
                        <w:noProof/>
                      </w:rPr>
                    </w:pPr>
                    <w:r>
                      <w:rPr>
                        <w:noProof/>
                      </w:rPr>
                      <w:t xml:space="preserve">V. Redaelli, B. Tanzi, F. Luzi, D. Stefanello, D. Proverbio and L. a. D. G. M. Crosta, "Use of thermographic imaging in clinical diagnosis of small animal: preliminary notes," in </w:t>
                    </w:r>
                    <w:r>
                      <w:rPr>
                        <w:i/>
                        <w:iCs/>
                        <w:noProof/>
                      </w:rPr>
                      <w:t>Annali dell'Istituto Superiore di Sanità 50(2), 140-146,</w:t>
                    </w:r>
                    <w:r>
                      <w:rPr>
                        <w:noProof/>
                      </w:rPr>
                      <w:t xml:space="preserve">, Italy, 2014. </w:t>
                    </w:r>
                  </w:p>
                </w:tc>
              </w:tr>
              <w:tr w:rsidR="00773B0A" w14:paraId="29B5C97E" w14:textId="77777777" w:rsidTr="00773B0A">
                <w:trPr>
                  <w:divId w:val="697242987"/>
                  <w:trHeight w:val="809"/>
                  <w:tblCellSpacing w:w="15" w:type="dxa"/>
                </w:trPr>
                <w:tc>
                  <w:tcPr>
                    <w:tcW w:w="166" w:type="pct"/>
                    <w:hideMark/>
                  </w:tcPr>
                  <w:p w14:paraId="59C79BC0" w14:textId="77777777" w:rsidR="00773B0A" w:rsidRDefault="00773B0A">
                    <w:pPr>
                      <w:pStyle w:val="Bibliography"/>
                      <w:rPr>
                        <w:noProof/>
                      </w:rPr>
                    </w:pPr>
                    <w:r>
                      <w:rPr>
                        <w:noProof/>
                      </w:rPr>
                      <w:t xml:space="preserve">[4] </w:t>
                    </w:r>
                  </w:p>
                </w:tc>
                <w:tc>
                  <w:tcPr>
                    <w:tcW w:w="0" w:type="auto"/>
                    <w:hideMark/>
                  </w:tcPr>
                  <w:p w14:paraId="59AF0092" w14:textId="4444A700" w:rsidR="00773B0A" w:rsidRDefault="00773B0A">
                    <w:pPr>
                      <w:pStyle w:val="Bibliography"/>
                      <w:rPr>
                        <w:noProof/>
                      </w:rPr>
                    </w:pPr>
                    <w:r>
                      <w:rPr>
                        <w:noProof/>
                      </w:rPr>
                      <w:t>S. E. Um</w:t>
                    </w:r>
                    <w:del w:id="309" w:author="Umbaugh, Scott" w:date="2018-04-08T15:34:00Z">
                      <w:r w:rsidDel="006C5DEC">
                        <w:rPr>
                          <w:noProof/>
                        </w:rPr>
                        <w:delText>a</w:delText>
                      </w:r>
                    </w:del>
                    <w:r>
                      <w:rPr>
                        <w:noProof/>
                      </w:rPr>
                      <w:t>b</w:t>
                    </w:r>
                    <w:ins w:id="310" w:author="Umbaugh, Scott" w:date="2018-04-08T15:34:00Z">
                      <w:r w:rsidR="006C5DEC">
                        <w:rPr>
                          <w:noProof/>
                        </w:rPr>
                        <w:t>a</w:t>
                      </w:r>
                    </w:ins>
                    <w:r>
                      <w:rPr>
                        <w:noProof/>
                      </w:rPr>
                      <w:t>ugh, P. Solt and H. K. Akkineni, "Veterinary Thermographic Image Analysis," January 22,2010.</w:t>
                    </w:r>
                  </w:p>
                </w:tc>
              </w:tr>
              <w:tr w:rsidR="00773B0A" w14:paraId="374DC189" w14:textId="77777777" w:rsidTr="00773B0A">
                <w:trPr>
                  <w:divId w:val="697242987"/>
                  <w:trHeight w:val="491"/>
                  <w:tblCellSpacing w:w="15" w:type="dxa"/>
                </w:trPr>
                <w:tc>
                  <w:tcPr>
                    <w:tcW w:w="166" w:type="pct"/>
                    <w:hideMark/>
                  </w:tcPr>
                  <w:p w14:paraId="3DFFA231" w14:textId="77777777" w:rsidR="00773B0A" w:rsidRDefault="00773B0A">
                    <w:pPr>
                      <w:pStyle w:val="Bibliography"/>
                      <w:rPr>
                        <w:noProof/>
                      </w:rPr>
                    </w:pPr>
                    <w:r>
                      <w:rPr>
                        <w:noProof/>
                      </w:rPr>
                      <w:t xml:space="preserve">[5] </w:t>
                    </w:r>
                  </w:p>
                </w:tc>
                <w:tc>
                  <w:tcPr>
                    <w:tcW w:w="0" w:type="auto"/>
                    <w:hideMark/>
                  </w:tcPr>
                  <w:p w14:paraId="12FE0D37" w14:textId="77777777" w:rsidR="00773B0A" w:rsidRDefault="00773B0A">
                    <w:pPr>
                      <w:pStyle w:val="Bibliography"/>
                      <w:rPr>
                        <w:noProof/>
                      </w:rPr>
                    </w:pPr>
                    <w:r>
                      <w:rPr>
                        <w:noProof/>
                      </w:rPr>
                      <w:t>K. H. Poudel, "Laws Texture Features Implementation and Integration in CVIP-FEPC," 2014.</w:t>
                    </w:r>
                  </w:p>
                </w:tc>
              </w:tr>
            </w:tbl>
            <w:p w14:paraId="3D067458" w14:textId="77777777" w:rsidR="00773B0A" w:rsidRDefault="00773B0A">
              <w:pPr>
                <w:divId w:val="697242987"/>
                <w:rPr>
                  <w:rFonts w:eastAsia="Times New Roman"/>
                  <w:noProof/>
                </w:rPr>
              </w:pPr>
            </w:p>
            <w:p w14:paraId="3BAA2A10" w14:textId="77777777" w:rsidR="00773B0A" w:rsidRDefault="00773B0A" w:rsidP="00773B0A">
              <w:pPr>
                <w:rPr>
                  <w:ins w:id="311" w:author="Umbaugh, Scott" w:date="2018-04-08T15:34:00Z"/>
                </w:rPr>
              </w:pPr>
              <w:r>
                <w:rPr>
                  <w:b/>
                  <w:bCs/>
                  <w:noProof/>
                </w:rPr>
                <w:fldChar w:fldCharType="end"/>
              </w:r>
            </w:p>
          </w:sdtContent>
        </w:sdt>
      </w:sdtContent>
    </w:sdt>
    <w:p w14:paraId="18C79600" w14:textId="77777777" w:rsidR="006C5DEC" w:rsidRPr="00773B0A" w:rsidRDefault="006C5DEC" w:rsidP="00773B0A">
      <w:ins w:id="312" w:author="Umbaugh, Scott" w:date="2018-04-08T15:34:00Z">
        <w:r>
          <w:rPr>
            <w:rStyle w:val="CommentReference"/>
          </w:rPr>
          <w:commentReference w:id="313"/>
        </w:r>
      </w:ins>
    </w:p>
    <w:sectPr w:rsidR="006C5DEC" w:rsidRPr="00773B0A" w:rsidSect="00EF0DD9">
      <w:footerReference w:type="default" r:id="rId10"/>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Umbaugh, Scott" w:date="2018-04-08T15:19:00Z" w:initials="US">
    <w:p w14:paraId="00F4A8DF" w14:textId="77777777" w:rsidR="0075106B" w:rsidRDefault="0075106B">
      <w:pPr>
        <w:pStyle w:val="CommentText"/>
      </w:pPr>
      <w:r>
        <w:rPr>
          <w:rStyle w:val="CommentReference"/>
        </w:rPr>
        <w:annotationRef/>
      </w:r>
      <w:proofErr w:type="gramStart"/>
      <w:r>
        <w:t>why</w:t>
      </w:r>
      <w:proofErr w:type="gramEnd"/>
      <w:r>
        <w:t xml:space="preserve"> was a single band extracted from a gray image??</w:t>
      </w:r>
    </w:p>
  </w:comment>
  <w:comment w:id="9" w:author="Umbaugh, Scott" w:date="2018-04-08T15:20:00Z" w:initials="US">
    <w:p w14:paraId="44FF2E81" w14:textId="77777777" w:rsidR="0075106B" w:rsidRDefault="0075106B">
      <w:pPr>
        <w:pStyle w:val="CommentText"/>
      </w:pPr>
      <w:r>
        <w:rPr>
          <w:rStyle w:val="CommentReference"/>
        </w:rPr>
        <w:annotationRef/>
      </w:r>
      <w:r>
        <w:t>No Laws features?</w:t>
      </w:r>
    </w:p>
  </w:comment>
  <w:comment w:id="44" w:author="Umbaugh, Scott" w:date="2018-04-08T15:26:00Z" w:initials="US">
    <w:p w14:paraId="19AE9198" w14:textId="78546607" w:rsidR="0075106B" w:rsidRDefault="0075106B">
      <w:pPr>
        <w:pStyle w:val="CommentText"/>
      </w:pPr>
      <w:r>
        <w:rPr>
          <w:rStyle w:val="CommentReference"/>
        </w:rPr>
        <w:annotationRef/>
      </w:r>
      <w:r>
        <w:t>Probably will expand?</w:t>
      </w:r>
    </w:p>
  </w:comment>
  <w:comment w:id="63" w:author="Umbaugh, Scott" w:date="2018-04-08T15:28:00Z" w:initials="US">
    <w:p w14:paraId="1FFDA27C" w14:textId="423A4C67" w:rsidR="006C5DEC" w:rsidRDefault="006C5DEC">
      <w:pPr>
        <w:pStyle w:val="CommentText"/>
      </w:pPr>
      <w:r>
        <w:rPr>
          <w:rStyle w:val="CommentReference"/>
        </w:rPr>
        <w:annotationRef/>
      </w:r>
      <w:proofErr w:type="gramStart"/>
      <w:r>
        <w:t>need</w:t>
      </w:r>
      <w:proofErr w:type="gramEnd"/>
      <w:r>
        <w:t xml:space="preserve"> to define “posterior fossa”, maybe a pic will help</w:t>
      </w:r>
    </w:p>
  </w:comment>
  <w:comment w:id="72" w:author="Umbaugh, Scott" w:date="2018-04-08T15:30:00Z" w:initials="US">
    <w:p w14:paraId="2FA89545" w14:textId="6CAD4A65" w:rsidR="006C5DEC" w:rsidRDefault="006C5DEC">
      <w:pPr>
        <w:pStyle w:val="CommentText"/>
      </w:pPr>
      <w:r>
        <w:rPr>
          <w:rStyle w:val="CommentReference"/>
        </w:rPr>
        <w:annotationRef/>
      </w:r>
      <w:proofErr w:type="gramStart"/>
      <w:r>
        <w:t>needs</w:t>
      </w:r>
      <w:proofErr w:type="gramEnd"/>
      <w:r>
        <w:t xml:space="preserve"> some refs here</w:t>
      </w:r>
    </w:p>
  </w:comment>
  <w:comment w:id="74" w:author="Umbaugh, Scott" w:date="2018-04-08T15:31:00Z" w:initials="US">
    <w:p w14:paraId="58B22C6A" w14:textId="6322420D" w:rsidR="006C5DEC" w:rsidRDefault="006C5DEC">
      <w:pPr>
        <w:pStyle w:val="CommentText"/>
      </w:pPr>
      <w:r>
        <w:rPr>
          <w:rStyle w:val="CommentReference"/>
        </w:rPr>
        <w:annotationRef/>
      </w:r>
      <w:proofErr w:type="gramStart"/>
      <w:r>
        <w:t>is</w:t>
      </w:r>
      <w:proofErr w:type="gramEnd"/>
      <w:r>
        <w:t xml:space="preserve"> there a reason to mention the absent, mild, moderate, severe classes here?</w:t>
      </w:r>
    </w:p>
  </w:comment>
  <w:comment w:id="85" w:author="Umbaugh, Scott" w:date="2018-04-08T15:32:00Z" w:initials="US">
    <w:p w14:paraId="344CE309" w14:textId="3AA9F264" w:rsidR="006C5DEC" w:rsidRDefault="006C5DEC">
      <w:pPr>
        <w:pStyle w:val="CommentText"/>
      </w:pPr>
      <w:r>
        <w:rPr>
          <w:rStyle w:val="CommentReference"/>
        </w:rPr>
        <w:annotationRef/>
      </w:r>
      <w:proofErr w:type="gramStart"/>
      <w:r>
        <w:t>needs</w:t>
      </w:r>
      <w:proofErr w:type="gramEnd"/>
      <w:r>
        <w:t xml:space="preserve"> a ref</w:t>
      </w:r>
    </w:p>
  </w:comment>
  <w:comment w:id="87" w:author="Umbaugh, Scott" w:date="2018-04-08T15:33:00Z" w:initials="US">
    <w:p w14:paraId="24C4A977" w14:textId="27ECD8C4" w:rsidR="006C5DEC" w:rsidRDefault="006C5DEC">
      <w:pPr>
        <w:pStyle w:val="CommentText"/>
      </w:pPr>
      <w:r>
        <w:rPr>
          <w:rStyle w:val="CommentReference"/>
        </w:rPr>
        <w:annotationRef/>
      </w:r>
      <w:proofErr w:type="gramStart"/>
      <w:r>
        <w:t>needs</w:t>
      </w:r>
      <w:proofErr w:type="gramEnd"/>
      <w:r>
        <w:t xml:space="preserve"> a ref</w:t>
      </w:r>
    </w:p>
  </w:comment>
  <w:comment w:id="159" w:author="Umbaugh, Scott" w:date="2018-04-08T15:44:00Z" w:initials="US">
    <w:p w14:paraId="6A4F2D83" w14:textId="485E4852" w:rsidR="001C43DE" w:rsidRDefault="001C43DE">
      <w:pPr>
        <w:pStyle w:val="CommentText"/>
      </w:pPr>
      <w:r>
        <w:rPr>
          <w:rStyle w:val="CommentReference"/>
        </w:rPr>
        <w:annotationRef/>
      </w:r>
      <w:proofErr w:type="gramStart"/>
      <w:r>
        <w:t>what</w:t>
      </w:r>
      <w:proofErr w:type="gramEnd"/>
      <w:r>
        <w:t xml:space="preserve"> about clipping at the low and high ends and what color(s) appear?</w:t>
      </w:r>
    </w:p>
  </w:comment>
  <w:comment w:id="184" w:author="Umbaugh, Scott" w:date="2018-04-08T15:57:00Z" w:initials="US">
    <w:p w14:paraId="054D99DC" w14:textId="287FDDF9" w:rsidR="006808B2" w:rsidRDefault="006808B2">
      <w:pPr>
        <w:pStyle w:val="CommentText"/>
      </w:pPr>
      <w:r>
        <w:rPr>
          <w:rStyle w:val="CommentReference"/>
        </w:rPr>
        <w:annotationRef/>
      </w:r>
      <w:proofErr w:type="gramStart"/>
      <w:r>
        <w:t>this</w:t>
      </w:r>
      <w:proofErr w:type="gramEnd"/>
      <w:r>
        <w:t xml:space="preserve"> is the first mention of clinical app software, how does it fit in?</w:t>
      </w:r>
    </w:p>
  </w:comment>
  <w:comment w:id="250" w:author="Umbaugh, Scott" w:date="2018-04-08T16:42:00Z" w:initials="US">
    <w:p w14:paraId="044F0EB6" w14:textId="61954DE5" w:rsidR="00C25CCD" w:rsidRDefault="00C25CCD">
      <w:pPr>
        <w:pStyle w:val="CommentText"/>
      </w:pPr>
      <w:r>
        <w:rPr>
          <w:rStyle w:val="CommentReference"/>
        </w:rPr>
        <w:annotationRef/>
      </w:r>
      <w:r>
        <w:t xml:space="preserve">Aren’t we also trying to find best pattern classification method, best normalization method, best texture distance, </w:t>
      </w:r>
      <w:proofErr w:type="spellStart"/>
      <w:proofErr w:type="gramStart"/>
      <w:r>
        <w:t>etc</w:t>
      </w:r>
      <w:proofErr w:type="spellEnd"/>
      <w:r>
        <w:t xml:space="preserve"> ?</w:t>
      </w:r>
      <w:proofErr w:type="gramEnd"/>
    </w:p>
  </w:comment>
  <w:comment w:id="290" w:author="Umbaugh, Scott" w:date="2018-04-08T16:40:00Z" w:initials="US">
    <w:p w14:paraId="3789FED2" w14:textId="0BDFBF8B" w:rsidR="00C25CCD" w:rsidRDefault="00C25CCD">
      <w:pPr>
        <w:pStyle w:val="CommentText"/>
      </w:pPr>
      <w:r>
        <w:rPr>
          <w:rStyle w:val="CommentReference"/>
        </w:rPr>
        <w:annotationRef/>
      </w:r>
      <w:r>
        <w:t>How many features are there? I think each Laws feature actually has 5 (stats</w:t>
      </w:r>
      <w:proofErr w:type="gramStart"/>
      <w:r>
        <w:t>) ?</w:t>
      </w:r>
      <w:proofErr w:type="gramEnd"/>
    </w:p>
  </w:comment>
  <w:comment w:id="294" w:author="Umbaugh, Scott" w:date="2018-04-08T16:41:00Z" w:initials="US">
    <w:p w14:paraId="21C3F311" w14:textId="4A003070" w:rsidR="00C25CCD" w:rsidRDefault="00C25CCD">
      <w:pPr>
        <w:pStyle w:val="CommentText"/>
      </w:pPr>
      <w:r>
        <w:rPr>
          <w:rStyle w:val="CommentReference"/>
        </w:rPr>
        <w:annotationRef/>
      </w:r>
      <w:r>
        <w:t>According to what was said before the first set of experiments was with large masks only to determine optimal features</w:t>
      </w:r>
    </w:p>
  </w:comment>
  <w:comment w:id="313" w:author="Umbaugh, Scott" w:date="2018-04-08T15:34:00Z" w:initials="US">
    <w:p w14:paraId="3BD2402A" w14:textId="36538A3C" w:rsidR="006C5DEC" w:rsidRDefault="006C5DEC">
      <w:pPr>
        <w:pStyle w:val="CommentText"/>
      </w:pPr>
      <w:r>
        <w:rPr>
          <w:rStyle w:val="CommentReference"/>
        </w:rPr>
        <w:annotationRef/>
      </w:r>
      <w:proofErr w:type="gramStart"/>
      <w:r>
        <w:t>some</w:t>
      </w:r>
      <w:proofErr w:type="gramEnd"/>
      <w:r>
        <w:t xml:space="preserve"> refs are incomplete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F4A8DF" w15:done="0"/>
  <w15:commentEx w15:paraId="44FF2E81" w15:done="0"/>
  <w15:commentEx w15:paraId="19AE9198" w15:done="0"/>
  <w15:commentEx w15:paraId="1FFDA27C" w15:done="0"/>
  <w15:commentEx w15:paraId="2FA89545" w15:done="0"/>
  <w15:commentEx w15:paraId="58B22C6A" w15:done="0"/>
  <w15:commentEx w15:paraId="344CE309" w15:done="0"/>
  <w15:commentEx w15:paraId="24C4A977" w15:done="0"/>
  <w15:commentEx w15:paraId="6A4F2D83" w15:done="0"/>
  <w15:commentEx w15:paraId="054D99DC" w15:done="0"/>
  <w15:commentEx w15:paraId="044F0EB6" w15:done="0"/>
  <w15:commentEx w15:paraId="3789FED2" w15:done="0"/>
  <w15:commentEx w15:paraId="21C3F311" w15:done="0"/>
  <w15:commentEx w15:paraId="3BD2402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1C6909" w14:textId="77777777" w:rsidR="006B2618" w:rsidRDefault="006B2618" w:rsidP="00EF0DD9">
      <w:pPr>
        <w:spacing w:after="0" w:line="240" w:lineRule="auto"/>
      </w:pPr>
      <w:r>
        <w:separator/>
      </w:r>
    </w:p>
  </w:endnote>
  <w:endnote w:type="continuationSeparator" w:id="0">
    <w:p w14:paraId="22C45A2A" w14:textId="77777777" w:rsidR="006B2618" w:rsidRDefault="006B2618" w:rsidP="00EF0D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6012485"/>
      <w:docPartObj>
        <w:docPartGallery w:val="Page Numbers (Bottom of Page)"/>
        <w:docPartUnique/>
      </w:docPartObj>
    </w:sdtPr>
    <w:sdtEndPr>
      <w:rPr>
        <w:noProof/>
      </w:rPr>
    </w:sdtEndPr>
    <w:sdtContent>
      <w:p w14:paraId="4A6C88BD" w14:textId="77777777" w:rsidR="0075106B" w:rsidRDefault="0075106B">
        <w:pPr>
          <w:pStyle w:val="Footer"/>
          <w:jc w:val="center"/>
        </w:pPr>
        <w:r>
          <w:fldChar w:fldCharType="begin"/>
        </w:r>
        <w:r>
          <w:instrText xml:space="preserve"> PAGE   \* MERGEFORMAT </w:instrText>
        </w:r>
        <w:r>
          <w:fldChar w:fldCharType="separate"/>
        </w:r>
        <w:r w:rsidR="00C25CCD">
          <w:rPr>
            <w:noProof/>
          </w:rPr>
          <w:t>19</w:t>
        </w:r>
        <w:r>
          <w:rPr>
            <w:noProof/>
          </w:rPr>
          <w:fldChar w:fldCharType="end"/>
        </w:r>
      </w:p>
    </w:sdtContent>
  </w:sdt>
  <w:p w14:paraId="40C68C42" w14:textId="77777777" w:rsidR="0075106B" w:rsidRDefault="007510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0888DD" w14:textId="77777777" w:rsidR="006B2618" w:rsidRDefault="006B2618" w:rsidP="00EF0DD9">
      <w:pPr>
        <w:spacing w:after="0" w:line="240" w:lineRule="auto"/>
      </w:pPr>
      <w:r>
        <w:separator/>
      </w:r>
    </w:p>
  </w:footnote>
  <w:footnote w:type="continuationSeparator" w:id="0">
    <w:p w14:paraId="586BB0F8" w14:textId="77777777" w:rsidR="006B2618" w:rsidRDefault="006B2618" w:rsidP="00EF0D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70C0C"/>
    <w:multiLevelType w:val="hybridMultilevel"/>
    <w:tmpl w:val="D6344A2A"/>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434F0119"/>
    <w:multiLevelType w:val="multilevel"/>
    <w:tmpl w:val="07EC5232"/>
    <w:lvl w:ilvl="0">
      <w:start w:val="1"/>
      <w:numFmt w:val="decimal"/>
      <w:pStyle w:val="Heading1"/>
      <w:lvlText w:val="%1."/>
      <w:lvlJc w:val="left"/>
      <w:pPr>
        <w:ind w:left="855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41112E1"/>
    <w:multiLevelType w:val="hybridMultilevel"/>
    <w:tmpl w:val="08363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FF31E1"/>
    <w:multiLevelType w:val="hybridMultilevel"/>
    <w:tmpl w:val="CA780308"/>
    <w:lvl w:ilvl="0" w:tplc="AED26302">
      <w:start w:val="1"/>
      <w:numFmt w:val="decimal"/>
      <w:lvlText w:val="3.2.%1"/>
      <w:lvlJc w:val="left"/>
      <w:pPr>
        <w:ind w:left="720" w:hanging="360"/>
      </w:pPr>
      <w:rPr>
        <w:rFonts w:ascii="Times New Roman" w:hAnsi="Times New Roman" w:cs="Times New Roman"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741343"/>
    <w:multiLevelType w:val="hybridMultilevel"/>
    <w:tmpl w:val="999EB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747F83"/>
    <w:multiLevelType w:val="hybridMultilevel"/>
    <w:tmpl w:val="52588DE2"/>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mbaugh, Scott">
    <w15:presenceInfo w15:providerId="AD" w15:userId="S-1-5-21-1786437548-1411649741-2705759841-169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FFD"/>
    <w:rsid w:val="000B1F60"/>
    <w:rsid w:val="000D0DE4"/>
    <w:rsid w:val="000F7804"/>
    <w:rsid w:val="0011010A"/>
    <w:rsid w:val="0014583C"/>
    <w:rsid w:val="00166924"/>
    <w:rsid w:val="00180C69"/>
    <w:rsid w:val="00182091"/>
    <w:rsid w:val="00183EC8"/>
    <w:rsid w:val="0018434C"/>
    <w:rsid w:val="0019243D"/>
    <w:rsid w:val="001A0D10"/>
    <w:rsid w:val="001A42E8"/>
    <w:rsid w:val="001A493A"/>
    <w:rsid w:val="001A634B"/>
    <w:rsid w:val="001C43DE"/>
    <w:rsid w:val="001C763F"/>
    <w:rsid w:val="001E39AF"/>
    <w:rsid w:val="001F208F"/>
    <w:rsid w:val="001F7677"/>
    <w:rsid w:val="00210036"/>
    <w:rsid w:val="00222DA1"/>
    <w:rsid w:val="00235E40"/>
    <w:rsid w:val="002363DC"/>
    <w:rsid w:val="002445EC"/>
    <w:rsid w:val="00261845"/>
    <w:rsid w:val="00294FD7"/>
    <w:rsid w:val="00297AD7"/>
    <w:rsid w:val="002A781E"/>
    <w:rsid w:val="002B14C4"/>
    <w:rsid w:val="002B3EF5"/>
    <w:rsid w:val="002B7E48"/>
    <w:rsid w:val="002F4EBF"/>
    <w:rsid w:val="00305070"/>
    <w:rsid w:val="00312518"/>
    <w:rsid w:val="0031492E"/>
    <w:rsid w:val="00334FAA"/>
    <w:rsid w:val="0035203A"/>
    <w:rsid w:val="00354966"/>
    <w:rsid w:val="003657FF"/>
    <w:rsid w:val="003667B4"/>
    <w:rsid w:val="00370505"/>
    <w:rsid w:val="0037097D"/>
    <w:rsid w:val="003758E9"/>
    <w:rsid w:val="00404BA3"/>
    <w:rsid w:val="00410090"/>
    <w:rsid w:val="00413615"/>
    <w:rsid w:val="00452DB9"/>
    <w:rsid w:val="0046361D"/>
    <w:rsid w:val="00475BA0"/>
    <w:rsid w:val="004772A3"/>
    <w:rsid w:val="004B48CA"/>
    <w:rsid w:val="004C6FCD"/>
    <w:rsid w:val="004D335F"/>
    <w:rsid w:val="004E0AFC"/>
    <w:rsid w:val="004F010C"/>
    <w:rsid w:val="005177EC"/>
    <w:rsid w:val="0053735C"/>
    <w:rsid w:val="00545A1D"/>
    <w:rsid w:val="005572EB"/>
    <w:rsid w:val="00587DC1"/>
    <w:rsid w:val="00597F40"/>
    <w:rsid w:val="005A58D8"/>
    <w:rsid w:val="005E58D8"/>
    <w:rsid w:val="00615F26"/>
    <w:rsid w:val="00640371"/>
    <w:rsid w:val="006546B1"/>
    <w:rsid w:val="00665AAB"/>
    <w:rsid w:val="00670A28"/>
    <w:rsid w:val="006808B2"/>
    <w:rsid w:val="006B2618"/>
    <w:rsid w:val="006C5DEC"/>
    <w:rsid w:val="006F7742"/>
    <w:rsid w:val="0070192D"/>
    <w:rsid w:val="0073174A"/>
    <w:rsid w:val="00740C58"/>
    <w:rsid w:val="0075106B"/>
    <w:rsid w:val="0075618D"/>
    <w:rsid w:val="00773B0A"/>
    <w:rsid w:val="0077486A"/>
    <w:rsid w:val="007A3A71"/>
    <w:rsid w:val="007B1BC6"/>
    <w:rsid w:val="007B44BD"/>
    <w:rsid w:val="007B4583"/>
    <w:rsid w:val="007B70EB"/>
    <w:rsid w:val="007D1166"/>
    <w:rsid w:val="00811834"/>
    <w:rsid w:val="00815810"/>
    <w:rsid w:val="0082184A"/>
    <w:rsid w:val="00822AC7"/>
    <w:rsid w:val="0082741F"/>
    <w:rsid w:val="00827AA2"/>
    <w:rsid w:val="0083384E"/>
    <w:rsid w:val="0085023A"/>
    <w:rsid w:val="00875B51"/>
    <w:rsid w:val="00877C21"/>
    <w:rsid w:val="00892EB7"/>
    <w:rsid w:val="008A640C"/>
    <w:rsid w:val="008D35EF"/>
    <w:rsid w:val="008D79A5"/>
    <w:rsid w:val="008D7FFD"/>
    <w:rsid w:val="008F0BD4"/>
    <w:rsid w:val="008F1E1A"/>
    <w:rsid w:val="009040BB"/>
    <w:rsid w:val="0091114F"/>
    <w:rsid w:val="00931CA7"/>
    <w:rsid w:val="00977BC2"/>
    <w:rsid w:val="009D333D"/>
    <w:rsid w:val="009F09A4"/>
    <w:rsid w:val="009F50E1"/>
    <w:rsid w:val="00A0540F"/>
    <w:rsid w:val="00A07C17"/>
    <w:rsid w:val="00A11EEB"/>
    <w:rsid w:val="00A25D6E"/>
    <w:rsid w:val="00A348B5"/>
    <w:rsid w:val="00A47293"/>
    <w:rsid w:val="00A478B7"/>
    <w:rsid w:val="00A72A78"/>
    <w:rsid w:val="00AA6F3A"/>
    <w:rsid w:val="00AB000B"/>
    <w:rsid w:val="00AD1BD9"/>
    <w:rsid w:val="00AD7363"/>
    <w:rsid w:val="00AF1FBD"/>
    <w:rsid w:val="00AF386A"/>
    <w:rsid w:val="00AF62A2"/>
    <w:rsid w:val="00AF6980"/>
    <w:rsid w:val="00AF6C88"/>
    <w:rsid w:val="00B32952"/>
    <w:rsid w:val="00B60153"/>
    <w:rsid w:val="00B70453"/>
    <w:rsid w:val="00BC31CE"/>
    <w:rsid w:val="00BE6D4D"/>
    <w:rsid w:val="00BF2F8D"/>
    <w:rsid w:val="00BF3C7A"/>
    <w:rsid w:val="00C05A28"/>
    <w:rsid w:val="00C25CCD"/>
    <w:rsid w:val="00C30E87"/>
    <w:rsid w:val="00C34E43"/>
    <w:rsid w:val="00C57508"/>
    <w:rsid w:val="00C64726"/>
    <w:rsid w:val="00C70DD5"/>
    <w:rsid w:val="00C93641"/>
    <w:rsid w:val="00CC2405"/>
    <w:rsid w:val="00CE02D4"/>
    <w:rsid w:val="00CE738C"/>
    <w:rsid w:val="00CF7B1E"/>
    <w:rsid w:val="00D26179"/>
    <w:rsid w:val="00D31B97"/>
    <w:rsid w:val="00D361B9"/>
    <w:rsid w:val="00D43792"/>
    <w:rsid w:val="00D47412"/>
    <w:rsid w:val="00D5259B"/>
    <w:rsid w:val="00D57329"/>
    <w:rsid w:val="00D67091"/>
    <w:rsid w:val="00D71448"/>
    <w:rsid w:val="00D81150"/>
    <w:rsid w:val="00DB4811"/>
    <w:rsid w:val="00DC5085"/>
    <w:rsid w:val="00DE0220"/>
    <w:rsid w:val="00E0157D"/>
    <w:rsid w:val="00E01F43"/>
    <w:rsid w:val="00E028FD"/>
    <w:rsid w:val="00E047A3"/>
    <w:rsid w:val="00E227D4"/>
    <w:rsid w:val="00E31EF3"/>
    <w:rsid w:val="00E37DB9"/>
    <w:rsid w:val="00E45BD4"/>
    <w:rsid w:val="00E5056E"/>
    <w:rsid w:val="00E55664"/>
    <w:rsid w:val="00E64E7A"/>
    <w:rsid w:val="00E66430"/>
    <w:rsid w:val="00E819F6"/>
    <w:rsid w:val="00EA34FE"/>
    <w:rsid w:val="00EA4B21"/>
    <w:rsid w:val="00EE3546"/>
    <w:rsid w:val="00EE7FF1"/>
    <w:rsid w:val="00EF0DD9"/>
    <w:rsid w:val="00EF6C71"/>
    <w:rsid w:val="00F0774C"/>
    <w:rsid w:val="00F07ECA"/>
    <w:rsid w:val="00F12D54"/>
    <w:rsid w:val="00F139FE"/>
    <w:rsid w:val="00F45194"/>
    <w:rsid w:val="00F55FBD"/>
    <w:rsid w:val="00F636AC"/>
    <w:rsid w:val="00F83CF7"/>
    <w:rsid w:val="00F91D81"/>
    <w:rsid w:val="00FA7AB1"/>
    <w:rsid w:val="00FB27D9"/>
    <w:rsid w:val="00FD495A"/>
    <w:rsid w:val="00FD4F48"/>
    <w:rsid w:val="00FD5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16809B"/>
  <w15:chartTrackingRefBased/>
  <w15:docId w15:val="{43282D87-4AE4-40A7-A802-F5AA1E174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7FFD"/>
    <w:pPr>
      <w:spacing w:after="200" w:line="276" w:lineRule="auto"/>
      <w:jc w:val="both"/>
    </w:pPr>
    <w:rPr>
      <w:rFonts w:ascii="Times New Roman" w:eastAsiaTheme="minorEastAsia" w:hAnsi="Times New Roman"/>
      <w:sz w:val="24"/>
    </w:rPr>
  </w:style>
  <w:style w:type="paragraph" w:styleId="Heading1">
    <w:name w:val="heading 1"/>
    <w:basedOn w:val="Normal"/>
    <w:next w:val="Normal"/>
    <w:link w:val="Heading1Char"/>
    <w:uiPriority w:val="9"/>
    <w:qFormat/>
    <w:rsid w:val="00740C58"/>
    <w:pPr>
      <w:keepNext/>
      <w:keepLines/>
      <w:numPr>
        <w:numId w:val="1"/>
      </w:numPr>
      <w:spacing w:after="240" w:line="360" w:lineRule="auto"/>
      <w:outlineLvl w:val="0"/>
    </w:pPr>
    <w:rPr>
      <w:rFonts w:eastAsia="Times New Roman" w:cs="Times New Roman"/>
      <w:b/>
      <w:sz w:val="28"/>
      <w:szCs w:val="28"/>
    </w:rPr>
  </w:style>
  <w:style w:type="paragraph" w:styleId="Heading2">
    <w:name w:val="heading 2"/>
    <w:basedOn w:val="Normal"/>
    <w:next w:val="Normal"/>
    <w:link w:val="Heading2Char"/>
    <w:uiPriority w:val="9"/>
    <w:unhideWhenUsed/>
    <w:qFormat/>
    <w:rsid w:val="00740C58"/>
    <w:pPr>
      <w:keepNext/>
      <w:keepLines/>
      <w:spacing w:before="40" w:after="0" w:line="259" w:lineRule="auto"/>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B44BD"/>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72A78"/>
    <w:pPr>
      <w:spacing w:before="100" w:beforeAutospacing="1" w:after="100" w:afterAutospacing="1" w:line="240" w:lineRule="auto"/>
      <w:jc w:val="left"/>
    </w:pPr>
    <w:rPr>
      <w:rFonts w:eastAsia="Times New Roman" w:cs="Times New Roman"/>
      <w:szCs w:val="24"/>
    </w:rPr>
  </w:style>
  <w:style w:type="character" w:customStyle="1" w:styleId="normaltextrun">
    <w:name w:val="normaltextrun"/>
    <w:basedOn w:val="DefaultParagraphFont"/>
    <w:rsid w:val="00A72A78"/>
  </w:style>
  <w:style w:type="character" w:customStyle="1" w:styleId="Heading1Char">
    <w:name w:val="Heading 1 Char"/>
    <w:basedOn w:val="DefaultParagraphFont"/>
    <w:link w:val="Heading1"/>
    <w:uiPriority w:val="9"/>
    <w:rsid w:val="00740C58"/>
    <w:rPr>
      <w:rFonts w:ascii="Times New Roman" w:eastAsia="Times New Roman" w:hAnsi="Times New Roman" w:cs="Times New Roman"/>
      <w:b/>
      <w:sz w:val="28"/>
      <w:szCs w:val="28"/>
    </w:rPr>
  </w:style>
  <w:style w:type="paragraph" w:styleId="NormalWeb">
    <w:name w:val="Normal (Web)"/>
    <w:basedOn w:val="Normal"/>
    <w:uiPriority w:val="99"/>
    <w:unhideWhenUsed/>
    <w:rsid w:val="00740C58"/>
    <w:pPr>
      <w:spacing w:before="100" w:beforeAutospacing="1" w:after="100" w:afterAutospacing="1" w:line="240" w:lineRule="auto"/>
      <w:jc w:val="left"/>
    </w:pPr>
    <w:rPr>
      <w:rFonts w:eastAsia="Times New Roman" w:cs="Times New Roman"/>
      <w:szCs w:val="24"/>
    </w:rPr>
  </w:style>
  <w:style w:type="character" w:customStyle="1" w:styleId="Heading2Char">
    <w:name w:val="Heading 2 Char"/>
    <w:basedOn w:val="DefaultParagraphFont"/>
    <w:link w:val="Heading2"/>
    <w:uiPriority w:val="9"/>
    <w:rsid w:val="00740C5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7B44BD"/>
    <w:rPr>
      <w:rFonts w:asciiTheme="majorHAnsi" w:eastAsiaTheme="majorEastAsia" w:hAnsiTheme="majorHAnsi" w:cstheme="majorBidi"/>
      <w:color w:val="1F4D78" w:themeColor="accent1" w:themeShade="7F"/>
      <w:sz w:val="24"/>
      <w:szCs w:val="24"/>
    </w:rPr>
  </w:style>
  <w:style w:type="paragraph" w:styleId="Caption">
    <w:name w:val="caption"/>
    <w:basedOn w:val="Normal"/>
    <w:next w:val="Normal"/>
    <w:uiPriority w:val="35"/>
    <w:unhideWhenUsed/>
    <w:qFormat/>
    <w:rsid w:val="007B44BD"/>
    <w:pPr>
      <w:spacing w:line="240" w:lineRule="auto"/>
      <w:jc w:val="left"/>
    </w:pPr>
    <w:rPr>
      <w:rFonts w:asciiTheme="minorHAnsi" w:eastAsiaTheme="minorHAnsi" w:hAnsiTheme="minorHAnsi"/>
      <w:i/>
      <w:iCs/>
      <w:color w:val="44546A" w:themeColor="text2"/>
      <w:sz w:val="18"/>
      <w:szCs w:val="18"/>
    </w:rPr>
  </w:style>
  <w:style w:type="paragraph" w:styleId="ListParagraph">
    <w:name w:val="List Paragraph"/>
    <w:basedOn w:val="Normal"/>
    <w:uiPriority w:val="34"/>
    <w:qFormat/>
    <w:rsid w:val="00E01F43"/>
    <w:pPr>
      <w:ind w:left="720"/>
      <w:contextualSpacing/>
    </w:pPr>
  </w:style>
  <w:style w:type="paragraph" w:styleId="Header">
    <w:name w:val="header"/>
    <w:basedOn w:val="Normal"/>
    <w:link w:val="HeaderChar"/>
    <w:uiPriority w:val="99"/>
    <w:unhideWhenUsed/>
    <w:rsid w:val="00EF0D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DD9"/>
    <w:rPr>
      <w:rFonts w:ascii="Times New Roman" w:eastAsiaTheme="minorEastAsia" w:hAnsi="Times New Roman"/>
      <w:sz w:val="24"/>
    </w:rPr>
  </w:style>
  <w:style w:type="paragraph" w:styleId="Footer">
    <w:name w:val="footer"/>
    <w:basedOn w:val="Normal"/>
    <w:link w:val="FooterChar"/>
    <w:uiPriority w:val="99"/>
    <w:unhideWhenUsed/>
    <w:rsid w:val="00EF0D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DD9"/>
    <w:rPr>
      <w:rFonts w:ascii="Times New Roman" w:eastAsiaTheme="minorEastAsia" w:hAnsi="Times New Roman"/>
      <w:sz w:val="24"/>
    </w:rPr>
  </w:style>
  <w:style w:type="paragraph" w:styleId="TOCHeading">
    <w:name w:val="TOC Heading"/>
    <w:basedOn w:val="Heading1"/>
    <w:next w:val="Normal"/>
    <w:uiPriority w:val="39"/>
    <w:unhideWhenUsed/>
    <w:qFormat/>
    <w:rsid w:val="005177EC"/>
    <w:pPr>
      <w:numPr>
        <w:numId w:val="0"/>
      </w:numPr>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5177EC"/>
    <w:pPr>
      <w:spacing w:after="100"/>
    </w:pPr>
  </w:style>
  <w:style w:type="paragraph" w:styleId="TOC2">
    <w:name w:val="toc 2"/>
    <w:basedOn w:val="Normal"/>
    <w:next w:val="Normal"/>
    <w:autoRedefine/>
    <w:uiPriority w:val="39"/>
    <w:unhideWhenUsed/>
    <w:rsid w:val="005177EC"/>
    <w:pPr>
      <w:spacing w:after="100"/>
      <w:ind w:left="240"/>
    </w:pPr>
  </w:style>
  <w:style w:type="paragraph" w:styleId="TOC3">
    <w:name w:val="toc 3"/>
    <w:basedOn w:val="Normal"/>
    <w:next w:val="Normal"/>
    <w:autoRedefine/>
    <w:uiPriority w:val="39"/>
    <w:unhideWhenUsed/>
    <w:rsid w:val="005177EC"/>
    <w:pPr>
      <w:spacing w:after="100"/>
      <w:ind w:left="480"/>
    </w:pPr>
  </w:style>
  <w:style w:type="character" w:styleId="Hyperlink">
    <w:name w:val="Hyperlink"/>
    <w:basedOn w:val="DefaultParagraphFont"/>
    <w:uiPriority w:val="99"/>
    <w:unhideWhenUsed/>
    <w:rsid w:val="005177EC"/>
    <w:rPr>
      <w:color w:val="0563C1" w:themeColor="hyperlink"/>
      <w:u w:val="single"/>
    </w:rPr>
  </w:style>
  <w:style w:type="paragraph" w:styleId="Bibliography">
    <w:name w:val="Bibliography"/>
    <w:basedOn w:val="Normal"/>
    <w:next w:val="Normal"/>
    <w:uiPriority w:val="37"/>
    <w:unhideWhenUsed/>
    <w:rsid w:val="00EE3546"/>
  </w:style>
  <w:style w:type="character" w:styleId="CommentReference">
    <w:name w:val="annotation reference"/>
    <w:basedOn w:val="DefaultParagraphFont"/>
    <w:uiPriority w:val="99"/>
    <w:semiHidden/>
    <w:unhideWhenUsed/>
    <w:rsid w:val="0011010A"/>
    <w:rPr>
      <w:sz w:val="16"/>
      <w:szCs w:val="16"/>
    </w:rPr>
  </w:style>
  <w:style w:type="paragraph" w:styleId="CommentText">
    <w:name w:val="annotation text"/>
    <w:basedOn w:val="Normal"/>
    <w:link w:val="CommentTextChar"/>
    <w:uiPriority w:val="99"/>
    <w:semiHidden/>
    <w:unhideWhenUsed/>
    <w:rsid w:val="0011010A"/>
    <w:pPr>
      <w:spacing w:line="240" w:lineRule="auto"/>
    </w:pPr>
    <w:rPr>
      <w:sz w:val="20"/>
      <w:szCs w:val="20"/>
    </w:rPr>
  </w:style>
  <w:style w:type="character" w:customStyle="1" w:styleId="CommentTextChar">
    <w:name w:val="Comment Text Char"/>
    <w:basedOn w:val="DefaultParagraphFont"/>
    <w:link w:val="CommentText"/>
    <w:uiPriority w:val="99"/>
    <w:semiHidden/>
    <w:rsid w:val="0011010A"/>
    <w:rPr>
      <w:rFonts w:ascii="Times New Roman" w:eastAsiaTheme="minorEastAsia" w:hAnsi="Times New Roman"/>
      <w:sz w:val="20"/>
      <w:szCs w:val="20"/>
    </w:rPr>
  </w:style>
  <w:style w:type="paragraph" w:styleId="CommentSubject">
    <w:name w:val="annotation subject"/>
    <w:basedOn w:val="CommentText"/>
    <w:next w:val="CommentText"/>
    <w:link w:val="CommentSubjectChar"/>
    <w:uiPriority w:val="99"/>
    <w:semiHidden/>
    <w:unhideWhenUsed/>
    <w:rsid w:val="0011010A"/>
    <w:rPr>
      <w:b/>
      <w:bCs/>
    </w:rPr>
  </w:style>
  <w:style w:type="character" w:customStyle="1" w:styleId="CommentSubjectChar">
    <w:name w:val="Comment Subject Char"/>
    <w:basedOn w:val="CommentTextChar"/>
    <w:link w:val="CommentSubject"/>
    <w:uiPriority w:val="99"/>
    <w:semiHidden/>
    <w:rsid w:val="0011010A"/>
    <w:rPr>
      <w:rFonts w:ascii="Times New Roman" w:eastAsiaTheme="minorEastAsia" w:hAnsi="Times New Roman"/>
      <w:b/>
      <w:bCs/>
      <w:sz w:val="20"/>
      <w:szCs w:val="20"/>
    </w:rPr>
  </w:style>
  <w:style w:type="paragraph" w:styleId="BalloonText">
    <w:name w:val="Balloon Text"/>
    <w:basedOn w:val="Normal"/>
    <w:link w:val="BalloonTextChar"/>
    <w:uiPriority w:val="99"/>
    <w:semiHidden/>
    <w:unhideWhenUsed/>
    <w:rsid w:val="001101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10A"/>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5466">
      <w:bodyDiv w:val="1"/>
      <w:marLeft w:val="0"/>
      <w:marRight w:val="0"/>
      <w:marTop w:val="0"/>
      <w:marBottom w:val="0"/>
      <w:divBdr>
        <w:top w:val="none" w:sz="0" w:space="0" w:color="auto"/>
        <w:left w:val="none" w:sz="0" w:space="0" w:color="auto"/>
        <w:bottom w:val="none" w:sz="0" w:space="0" w:color="auto"/>
        <w:right w:val="none" w:sz="0" w:space="0" w:color="auto"/>
      </w:divBdr>
    </w:div>
    <w:div w:id="50080955">
      <w:bodyDiv w:val="1"/>
      <w:marLeft w:val="0"/>
      <w:marRight w:val="0"/>
      <w:marTop w:val="0"/>
      <w:marBottom w:val="0"/>
      <w:divBdr>
        <w:top w:val="none" w:sz="0" w:space="0" w:color="auto"/>
        <w:left w:val="none" w:sz="0" w:space="0" w:color="auto"/>
        <w:bottom w:val="none" w:sz="0" w:space="0" w:color="auto"/>
        <w:right w:val="none" w:sz="0" w:space="0" w:color="auto"/>
      </w:divBdr>
    </w:div>
    <w:div w:id="95247704">
      <w:bodyDiv w:val="1"/>
      <w:marLeft w:val="0"/>
      <w:marRight w:val="0"/>
      <w:marTop w:val="0"/>
      <w:marBottom w:val="0"/>
      <w:divBdr>
        <w:top w:val="none" w:sz="0" w:space="0" w:color="auto"/>
        <w:left w:val="none" w:sz="0" w:space="0" w:color="auto"/>
        <w:bottom w:val="none" w:sz="0" w:space="0" w:color="auto"/>
        <w:right w:val="none" w:sz="0" w:space="0" w:color="auto"/>
      </w:divBdr>
    </w:div>
    <w:div w:id="149752684">
      <w:bodyDiv w:val="1"/>
      <w:marLeft w:val="0"/>
      <w:marRight w:val="0"/>
      <w:marTop w:val="0"/>
      <w:marBottom w:val="0"/>
      <w:divBdr>
        <w:top w:val="none" w:sz="0" w:space="0" w:color="auto"/>
        <w:left w:val="none" w:sz="0" w:space="0" w:color="auto"/>
        <w:bottom w:val="none" w:sz="0" w:space="0" w:color="auto"/>
        <w:right w:val="none" w:sz="0" w:space="0" w:color="auto"/>
      </w:divBdr>
    </w:div>
    <w:div w:id="157887894">
      <w:bodyDiv w:val="1"/>
      <w:marLeft w:val="0"/>
      <w:marRight w:val="0"/>
      <w:marTop w:val="0"/>
      <w:marBottom w:val="0"/>
      <w:divBdr>
        <w:top w:val="none" w:sz="0" w:space="0" w:color="auto"/>
        <w:left w:val="none" w:sz="0" w:space="0" w:color="auto"/>
        <w:bottom w:val="none" w:sz="0" w:space="0" w:color="auto"/>
        <w:right w:val="none" w:sz="0" w:space="0" w:color="auto"/>
      </w:divBdr>
    </w:div>
    <w:div w:id="165898546">
      <w:bodyDiv w:val="1"/>
      <w:marLeft w:val="0"/>
      <w:marRight w:val="0"/>
      <w:marTop w:val="0"/>
      <w:marBottom w:val="0"/>
      <w:divBdr>
        <w:top w:val="none" w:sz="0" w:space="0" w:color="auto"/>
        <w:left w:val="none" w:sz="0" w:space="0" w:color="auto"/>
        <w:bottom w:val="none" w:sz="0" w:space="0" w:color="auto"/>
        <w:right w:val="none" w:sz="0" w:space="0" w:color="auto"/>
      </w:divBdr>
    </w:div>
    <w:div w:id="169611542">
      <w:bodyDiv w:val="1"/>
      <w:marLeft w:val="0"/>
      <w:marRight w:val="0"/>
      <w:marTop w:val="0"/>
      <w:marBottom w:val="0"/>
      <w:divBdr>
        <w:top w:val="none" w:sz="0" w:space="0" w:color="auto"/>
        <w:left w:val="none" w:sz="0" w:space="0" w:color="auto"/>
        <w:bottom w:val="none" w:sz="0" w:space="0" w:color="auto"/>
        <w:right w:val="none" w:sz="0" w:space="0" w:color="auto"/>
      </w:divBdr>
    </w:div>
    <w:div w:id="178204309">
      <w:bodyDiv w:val="1"/>
      <w:marLeft w:val="0"/>
      <w:marRight w:val="0"/>
      <w:marTop w:val="0"/>
      <w:marBottom w:val="0"/>
      <w:divBdr>
        <w:top w:val="none" w:sz="0" w:space="0" w:color="auto"/>
        <w:left w:val="none" w:sz="0" w:space="0" w:color="auto"/>
        <w:bottom w:val="none" w:sz="0" w:space="0" w:color="auto"/>
        <w:right w:val="none" w:sz="0" w:space="0" w:color="auto"/>
      </w:divBdr>
    </w:div>
    <w:div w:id="330645432">
      <w:bodyDiv w:val="1"/>
      <w:marLeft w:val="0"/>
      <w:marRight w:val="0"/>
      <w:marTop w:val="0"/>
      <w:marBottom w:val="0"/>
      <w:divBdr>
        <w:top w:val="none" w:sz="0" w:space="0" w:color="auto"/>
        <w:left w:val="none" w:sz="0" w:space="0" w:color="auto"/>
        <w:bottom w:val="none" w:sz="0" w:space="0" w:color="auto"/>
        <w:right w:val="none" w:sz="0" w:space="0" w:color="auto"/>
      </w:divBdr>
    </w:div>
    <w:div w:id="403065688">
      <w:bodyDiv w:val="1"/>
      <w:marLeft w:val="0"/>
      <w:marRight w:val="0"/>
      <w:marTop w:val="0"/>
      <w:marBottom w:val="0"/>
      <w:divBdr>
        <w:top w:val="none" w:sz="0" w:space="0" w:color="auto"/>
        <w:left w:val="none" w:sz="0" w:space="0" w:color="auto"/>
        <w:bottom w:val="none" w:sz="0" w:space="0" w:color="auto"/>
        <w:right w:val="none" w:sz="0" w:space="0" w:color="auto"/>
      </w:divBdr>
    </w:div>
    <w:div w:id="413556548">
      <w:bodyDiv w:val="1"/>
      <w:marLeft w:val="0"/>
      <w:marRight w:val="0"/>
      <w:marTop w:val="0"/>
      <w:marBottom w:val="0"/>
      <w:divBdr>
        <w:top w:val="none" w:sz="0" w:space="0" w:color="auto"/>
        <w:left w:val="none" w:sz="0" w:space="0" w:color="auto"/>
        <w:bottom w:val="none" w:sz="0" w:space="0" w:color="auto"/>
        <w:right w:val="none" w:sz="0" w:space="0" w:color="auto"/>
      </w:divBdr>
    </w:div>
    <w:div w:id="444428087">
      <w:bodyDiv w:val="1"/>
      <w:marLeft w:val="0"/>
      <w:marRight w:val="0"/>
      <w:marTop w:val="0"/>
      <w:marBottom w:val="0"/>
      <w:divBdr>
        <w:top w:val="none" w:sz="0" w:space="0" w:color="auto"/>
        <w:left w:val="none" w:sz="0" w:space="0" w:color="auto"/>
        <w:bottom w:val="none" w:sz="0" w:space="0" w:color="auto"/>
        <w:right w:val="none" w:sz="0" w:space="0" w:color="auto"/>
      </w:divBdr>
    </w:div>
    <w:div w:id="493372677">
      <w:bodyDiv w:val="1"/>
      <w:marLeft w:val="0"/>
      <w:marRight w:val="0"/>
      <w:marTop w:val="0"/>
      <w:marBottom w:val="0"/>
      <w:divBdr>
        <w:top w:val="none" w:sz="0" w:space="0" w:color="auto"/>
        <w:left w:val="none" w:sz="0" w:space="0" w:color="auto"/>
        <w:bottom w:val="none" w:sz="0" w:space="0" w:color="auto"/>
        <w:right w:val="none" w:sz="0" w:space="0" w:color="auto"/>
      </w:divBdr>
    </w:div>
    <w:div w:id="505746924">
      <w:bodyDiv w:val="1"/>
      <w:marLeft w:val="0"/>
      <w:marRight w:val="0"/>
      <w:marTop w:val="0"/>
      <w:marBottom w:val="0"/>
      <w:divBdr>
        <w:top w:val="none" w:sz="0" w:space="0" w:color="auto"/>
        <w:left w:val="none" w:sz="0" w:space="0" w:color="auto"/>
        <w:bottom w:val="none" w:sz="0" w:space="0" w:color="auto"/>
        <w:right w:val="none" w:sz="0" w:space="0" w:color="auto"/>
      </w:divBdr>
    </w:div>
    <w:div w:id="539703926">
      <w:bodyDiv w:val="1"/>
      <w:marLeft w:val="0"/>
      <w:marRight w:val="0"/>
      <w:marTop w:val="0"/>
      <w:marBottom w:val="0"/>
      <w:divBdr>
        <w:top w:val="none" w:sz="0" w:space="0" w:color="auto"/>
        <w:left w:val="none" w:sz="0" w:space="0" w:color="auto"/>
        <w:bottom w:val="none" w:sz="0" w:space="0" w:color="auto"/>
        <w:right w:val="none" w:sz="0" w:space="0" w:color="auto"/>
      </w:divBdr>
    </w:div>
    <w:div w:id="634027093">
      <w:bodyDiv w:val="1"/>
      <w:marLeft w:val="0"/>
      <w:marRight w:val="0"/>
      <w:marTop w:val="0"/>
      <w:marBottom w:val="0"/>
      <w:divBdr>
        <w:top w:val="none" w:sz="0" w:space="0" w:color="auto"/>
        <w:left w:val="none" w:sz="0" w:space="0" w:color="auto"/>
        <w:bottom w:val="none" w:sz="0" w:space="0" w:color="auto"/>
        <w:right w:val="none" w:sz="0" w:space="0" w:color="auto"/>
      </w:divBdr>
    </w:div>
    <w:div w:id="686370872">
      <w:bodyDiv w:val="1"/>
      <w:marLeft w:val="0"/>
      <w:marRight w:val="0"/>
      <w:marTop w:val="0"/>
      <w:marBottom w:val="0"/>
      <w:divBdr>
        <w:top w:val="none" w:sz="0" w:space="0" w:color="auto"/>
        <w:left w:val="none" w:sz="0" w:space="0" w:color="auto"/>
        <w:bottom w:val="none" w:sz="0" w:space="0" w:color="auto"/>
        <w:right w:val="none" w:sz="0" w:space="0" w:color="auto"/>
      </w:divBdr>
    </w:div>
    <w:div w:id="697242987">
      <w:bodyDiv w:val="1"/>
      <w:marLeft w:val="0"/>
      <w:marRight w:val="0"/>
      <w:marTop w:val="0"/>
      <w:marBottom w:val="0"/>
      <w:divBdr>
        <w:top w:val="none" w:sz="0" w:space="0" w:color="auto"/>
        <w:left w:val="none" w:sz="0" w:space="0" w:color="auto"/>
        <w:bottom w:val="none" w:sz="0" w:space="0" w:color="auto"/>
        <w:right w:val="none" w:sz="0" w:space="0" w:color="auto"/>
      </w:divBdr>
    </w:div>
    <w:div w:id="701981079">
      <w:bodyDiv w:val="1"/>
      <w:marLeft w:val="0"/>
      <w:marRight w:val="0"/>
      <w:marTop w:val="0"/>
      <w:marBottom w:val="0"/>
      <w:divBdr>
        <w:top w:val="none" w:sz="0" w:space="0" w:color="auto"/>
        <w:left w:val="none" w:sz="0" w:space="0" w:color="auto"/>
        <w:bottom w:val="none" w:sz="0" w:space="0" w:color="auto"/>
        <w:right w:val="none" w:sz="0" w:space="0" w:color="auto"/>
      </w:divBdr>
    </w:div>
    <w:div w:id="733626983">
      <w:bodyDiv w:val="1"/>
      <w:marLeft w:val="0"/>
      <w:marRight w:val="0"/>
      <w:marTop w:val="0"/>
      <w:marBottom w:val="0"/>
      <w:divBdr>
        <w:top w:val="none" w:sz="0" w:space="0" w:color="auto"/>
        <w:left w:val="none" w:sz="0" w:space="0" w:color="auto"/>
        <w:bottom w:val="none" w:sz="0" w:space="0" w:color="auto"/>
        <w:right w:val="none" w:sz="0" w:space="0" w:color="auto"/>
      </w:divBdr>
    </w:div>
    <w:div w:id="737826095">
      <w:bodyDiv w:val="1"/>
      <w:marLeft w:val="0"/>
      <w:marRight w:val="0"/>
      <w:marTop w:val="0"/>
      <w:marBottom w:val="0"/>
      <w:divBdr>
        <w:top w:val="none" w:sz="0" w:space="0" w:color="auto"/>
        <w:left w:val="none" w:sz="0" w:space="0" w:color="auto"/>
        <w:bottom w:val="none" w:sz="0" w:space="0" w:color="auto"/>
        <w:right w:val="none" w:sz="0" w:space="0" w:color="auto"/>
      </w:divBdr>
    </w:div>
    <w:div w:id="747582292">
      <w:bodyDiv w:val="1"/>
      <w:marLeft w:val="0"/>
      <w:marRight w:val="0"/>
      <w:marTop w:val="0"/>
      <w:marBottom w:val="0"/>
      <w:divBdr>
        <w:top w:val="none" w:sz="0" w:space="0" w:color="auto"/>
        <w:left w:val="none" w:sz="0" w:space="0" w:color="auto"/>
        <w:bottom w:val="none" w:sz="0" w:space="0" w:color="auto"/>
        <w:right w:val="none" w:sz="0" w:space="0" w:color="auto"/>
      </w:divBdr>
    </w:div>
    <w:div w:id="878200477">
      <w:bodyDiv w:val="1"/>
      <w:marLeft w:val="0"/>
      <w:marRight w:val="0"/>
      <w:marTop w:val="0"/>
      <w:marBottom w:val="0"/>
      <w:divBdr>
        <w:top w:val="none" w:sz="0" w:space="0" w:color="auto"/>
        <w:left w:val="none" w:sz="0" w:space="0" w:color="auto"/>
        <w:bottom w:val="none" w:sz="0" w:space="0" w:color="auto"/>
        <w:right w:val="none" w:sz="0" w:space="0" w:color="auto"/>
      </w:divBdr>
    </w:div>
    <w:div w:id="897394934">
      <w:bodyDiv w:val="1"/>
      <w:marLeft w:val="0"/>
      <w:marRight w:val="0"/>
      <w:marTop w:val="0"/>
      <w:marBottom w:val="0"/>
      <w:divBdr>
        <w:top w:val="none" w:sz="0" w:space="0" w:color="auto"/>
        <w:left w:val="none" w:sz="0" w:space="0" w:color="auto"/>
        <w:bottom w:val="none" w:sz="0" w:space="0" w:color="auto"/>
        <w:right w:val="none" w:sz="0" w:space="0" w:color="auto"/>
      </w:divBdr>
    </w:div>
    <w:div w:id="900755423">
      <w:bodyDiv w:val="1"/>
      <w:marLeft w:val="0"/>
      <w:marRight w:val="0"/>
      <w:marTop w:val="0"/>
      <w:marBottom w:val="0"/>
      <w:divBdr>
        <w:top w:val="none" w:sz="0" w:space="0" w:color="auto"/>
        <w:left w:val="none" w:sz="0" w:space="0" w:color="auto"/>
        <w:bottom w:val="none" w:sz="0" w:space="0" w:color="auto"/>
        <w:right w:val="none" w:sz="0" w:space="0" w:color="auto"/>
      </w:divBdr>
    </w:div>
    <w:div w:id="902760228">
      <w:bodyDiv w:val="1"/>
      <w:marLeft w:val="0"/>
      <w:marRight w:val="0"/>
      <w:marTop w:val="0"/>
      <w:marBottom w:val="0"/>
      <w:divBdr>
        <w:top w:val="none" w:sz="0" w:space="0" w:color="auto"/>
        <w:left w:val="none" w:sz="0" w:space="0" w:color="auto"/>
        <w:bottom w:val="none" w:sz="0" w:space="0" w:color="auto"/>
        <w:right w:val="none" w:sz="0" w:space="0" w:color="auto"/>
      </w:divBdr>
    </w:div>
    <w:div w:id="912198506">
      <w:bodyDiv w:val="1"/>
      <w:marLeft w:val="0"/>
      <w:marRight w:val="0"/>
      <w:marTop w:val="0"/>
      <w:marBottom w:val="0"/>
      <w:divBdr>
        <w:top w:val="none" w:sz="0" w:space="0" w:color="auto"/>
        <w:left w:val="none" w:sz="0" w:space="0" w:color="auto"/>
        <w:bottom w:val="none" w:sz="0" w:space="0" w:color="auto"/>
        <w:right w:val="none" w:sz="0" w:space="0" w:color="auto"/>
      </w:divBdr>
    </w:div>
    <w:div w:id="990013618">
      <w:bodyDiv w:val="1"/>
      <w:marLeft w:val="0"/>
      <w:marRight w:val="0"/>
      <w:marTop w:val="0"/>
      <w:marBottom w:val="0"/>
      <w:divBdr>
        <w:top w:val="none" w:sz="0" w:space="0" w:color="auto"/>
        <w:left w:val="none" w:sz="0" w:space="0" w:color="auto"/>
        <w:bottom w:val="none" w:sz="0" w:space="0" w:color="auto"/>
        <w:right w:val="none" w:sz="0" w:space="0" w:color="auto"/>
      </w:divBdr>
    </w:div>
    <w:div w:id="996610245">
      <w:bodyDiv w:val="1"/>
      <w:marLeft w:val="0"/>
      <w:marRight w:val="0"/>
      <w:marTop w:val="0"/>
      <w:marBottom w:val="0"/>
      <w:divBdr>
        <w:top w:val="none" w:sz="0" w:space="0" w:color="auto"/>
        <w:left w:val="none" w:sz="0" w:space="0" w:color="auto"/>
        <w:bottom w:val="none" w:sz="0" w:space="0" w:color="auto"/>
        <w:right w:val="none" w:sz="0" w:space="0" w:color="auto"/>
      </w:divBdr>
    </w:div>
    <w:div w:id="1070689168">
      <w:bodyDiv w:val="1"/>
      <w:marLeft w:val="0"/>
      <w:marRight w:val="0"/>
      <w:marTop w:val="0"/>
      <w:marBottom w:val="0"/>
      <w:divBdr>
        <w:top w:val="none" w:sz="0" w:space="0" w:color="auto"/>
        <w:left w:val="none" w:sz="0" w:space="0" w:color="auto"/>
        <w:bottom w:val="none" w:sz="0" w:space="0" w:color="auto"/>
        <w:right w:val="none" w:sz="0" w:space="0" w:color="auto"/>
      </w:divBdr>
    </w:div>
    <w:div w:id="1109086707">
      <w:bodyDiv w:val="1"/>
      <w:marLeft w:val="0"/>
      <w:marRight w:val="0"/>
      <w:marTop w:val="0"/>
      <w:marBottom w:val="0"/>
      <w:divBdr>
        <w:top w:val="none" w:sz="0" w:space="0" w:color="auto"/>
        <w:left w:val="none" w:sz="0" w:space="0" w:color="auto"/>
        <w:bottom w:val="none" w:sz="0" w:space="0" w:color="auto"/>
        <w:right w:val="none" w:sz="0" w:space="0" w:color="auto"/>
      </w:divBdr>
    </w:div>
    <w:div w:id="1136024491">
      <w:bodyDiv w:val="1"/>
      <w:marLeft w:val="0"/>
      <w:marRight w:val="0"/>
      <w:marTop w:val="0"/>
      <w:marBottom w:val="0"/>
      <w:divBdr>
        <w:top w:val="none" w:sz="0" w:space="0" w:color="auto"/>
        <w:left w:val="none" w:sz="0" w:space="0" w:color="auto"/>
        <w:bottom w:val="none" w:sz="0" w:space="0" w:color="auto"/>
        <w:right w:val="none" w:sz="0" w:space="0" w:color="auto"/>
      </w:divBdr>
    </w:div>
    <w:div w:id="1154644110">
      <w:bodyDiv w:val="1"/>
      <w:marLeft w:val="0"/>
      <w:marRight w:val="0"/>
      <w:marTop w:val="0"/>
      <w:marBottom w:val="0"/>
      <w:divBdr>
        <w:top w:val="none" w:sz="0" w:space="0" w:color="auto"/>
        <w:left w:val="none" w:sz="0" w:space="0" w:color="auto"/>
        <w:bottom w:val="none" w:sz="0" w:space="0" w:color="auto"/>
        <w:right w:val="none" w:sz="0" w:space="0" w:color="auto"/>
      </w:divBdr>
    </w:div>
    <w:div w:id="1191919463">
      <w:bodyDiv w:val="1"/>
      <w:marLeft w:val="0"/>
      <w:marRight w:val="0"/>
      <w:marTop w:val="0"/>
      <w:marBottom w:val="0"/>
      <w:divBdr>
        <w:top w:val="none" w:sz="0" w:space="0" w:color="auto"/>
        <w:left w:val="none" w:sz="0" w:space="0" w:color="auto"/>
        <w:bottom w:val="none" w:sz="0" w:space="0" w:color="auto"/>
        <w:right w:val="none" w:sz="0" w:space="0" w:color="auto"/>
      </w:divBdr>
    </w:div>
    <w:div w:id="1215583436">
      <w:bodyDiv w:val="1"/>
      <w:marLeft w:val="0"/>
      <w:marRight w:val="0"/>
      <w:marTop w:val="0"/>
      <w:marBottom w:val="0"/>
      <w:divBdr>
        <w:top w:val="none" w:sz="0" w:space="0" w:color="auto"/>
        <w:left w:val="none" w:sz="0" w:space="0" w:color="auto"/>
        <w:bottom w:val="none" w:sz="0" w:space="0" w:color="auto"/>
        <w:right w:val="none" w:sz="0" w:space="0" w:color="auto"/>
      </w:divBdr>
    </w:div>
    <w:div w:id="1277130093">
      <w:bodyDiv w:val="1"/>
      <w:marLeft w:val="0"/>
      <w:marRight w:val="0"/>
      <w:marTop w:val="0"/>
      <w:marBottom w:val="0"/>
      <w:divBdr>
        <w:top w:val="none" w:sz="0" w:space="0" w:color="auto"/>
        <w:left w:val="none" w:sz="0" w:space="0" w:color="auto"/>
        <w:bottom w:val="none" w:sz="0" w:space="0" w:color="auto"/>
        <w:right w:val="none" w:sz="0" w:space="0" w:color="auto"/>
      </w:divBdr>
    </w:div>
    <w:div w:id="1288125042">
      <w:bodyDiv w:val="1"/>
      <w:marLeft w:val="0"/>
      <w:marRight w:val="0"/>
      <w:marTop w:val="0"/>
      <w:marBottom w:val="0"/>
      <w:divBdr>
        <w:top w:val="none" w:sz="0" w:space="0" w:color="auto"/>
        <w:left w:val="none" w:sz="0" w:space="0" w:color="auto"/>
        <w:bottom w:val="none" w:sz="0" w:space="0" w:color="auto"/>
        <w:right w:val="none" w:sz="0" w:space="0" w:color="auto"/>
      </w:divBdr>
    </w:div>
    <w:div w:id="1341274113">
      <w:bodyDiv w:val="1"/>
      <w:marLeft w:val="0"/>
      <w:marRight w:val="0"/>
      <w:marTop w:val="0"/>
      <w:marBottom w:val="0"/>
      <w:divBdr>
        <w:top w:val="none" w:sz="0" w:space="0" w:color="auto"/>
        <w:left w:val="none" w:sz="0" w:space="0" w:color="auto"/>
        <w:bottom w:val="none" w:sz="0" w:space="0" w:color="auto"/>
        <w:right w:val="none" w:sz="0" w:space="0" w:color="auto"/>
      </w:divBdr>
    </w:div>
    <w:div w:id="1341468784">
      <w:bodyDiv w:val="1"/>
      <w:marLeft w:val="0"/>
      <w:marRight w:val="0"/>
      <w:marTop w:val="0"/>
      <w:marBottom w:val="0"/>
      <w:divBdr>
        <w:top w:val="none" w:sz="0" w:space="0" w:color="auto"/>
        <w:left w:val="none" w:sz="0" w:space="0" w:color="auto"/>
        <w:bottom w:val="none" w:sz="0" w:space="0" w:color="auto"/>
        <w:right w:val="none" w:sz="0" w:space="0" w:color="auto"/>
      </w:divBdr>
    </w:div>
    <w:div w:id="1454711177">
      <w:bodyDiv w:val="1"/>
      <w:marLeft w:val="0"/>
      <w:marRight w:val="0"/>
      <w:marTop w:val="0"/>
      <w:marBottom w:val="0"/>
      <w:divBdr>
        <w:top w:val="none" w:sz="0" w:space="0" w:color="auto"/>
        <w:left w:val="none" w:sz="0" w:space="0" w:color="auto"/>
        <w:bottom w:val="none" w:sz="0" w:space="0" w:color="auto"/>
        <w:right w:val="none" w:sz="0" w:space="0" w:color="auto"/>
      </w:divBdr>
    </w:div>
    <w:div w:id="1466922932">
      <w:bodyDiv w:val="1"/>
      <w:marLeft w:val="0"/>
      <w:marRight w:val="0"/>
      <w:marTop w:val="0"/>
      <w:marBottom w:val="0"/>
      <w:divBdr>
        <w:top w:val="none" w:sz="0" w:space="0" w:color="auto"/>
        <w:left w:val="none" w:sz="0" w:space="0" w:color="auto"/>
        <w:bottom w:val="none" w:sz="0" w:space="0" w:color="auto"/>
        <w:right w:val="none" w:sz="0" w:space="0" w:color="auto"/>
      </w:divBdr>
    </w:div>
    <w:div w:id="1537347029">
      <w:bodyDiv w:val="1"/>
      <w:marLeft w:val="0"/>
      <w:marRight w:val="0"/>
      <w:marTop w:val="0"/>
      <w:marBottom w:val="0"/>
      <w:divBdr>
        <w:top w:val="none" w:sz="0" w:space="0" w:color="auto"/>
        <w:left w:val="none" w:sz="0" w:space="0" w:color="auto"/>
        <w:bottom w:val="none" w:sz="0" w:space="0" w:color="auto"/>
        <w:right w:val="none" w:sz="0" w:space="0" w:color="auto"/>
      </w:divBdr>
    </w:div>
    <w:div w:id="1558200678">
      <w:bodyDiv w:val="1"/>
      <w:marLeft w:val="0"/>
      <w:marRight w:val="0"/>
      <w:marTop w:val="0"/>
      <w:marBottom w:val="0"/>
      <w:divBdr>
        <w:top w:val="none" w:sz="0" w:space="0" w:color="auto"/>
        <w:left w:val="none" w:sz="0" w:space="0" w:color="auto"/>
        <w:bottom w:val="none" w:sz="0" w:space="0" w:color="auto"/>
        <w:right w:val="none" w:sz="0" w:space="0" w:color="auto"/>
      </w:divBdr>
    </w:div>
    <w:div w:id="1574047857">
      <w:bodyDiv w:val="1"/>
      <w:marLeft w:val="0"/>
      <w:marRight w:val="0"/>
      <w:marTop w:val="0"/>
      <w:marBottom w:val="0"/>
      <w:divBdr>
        <w:top w:val="none" w:sz="0" w:space="0" w:color="auto"/>
        <w:left w:val="none" w:sz="0" w:space="0" w:color="auto"/>
        <w:bottom w:val="none" w:sz="0" w:space="0" w:color="auto"/>
        <w:right w:val="none" w:sz="0" w:space="0" w:color="auto"/>
      </w:divBdr>
    </w:div>
    <w:div w:id="1639216176">
      <w:bodyDiv w:val="1"/>
      <w:marLeft w:val="0"/>
      <w:marRight w:val="0"/>
      <w:marTop w:val="0"/>
      <w:marBottom w:val="0"/>
      <w:divBdr>
        <w:top w:val="none" w:sz="0" w:space="0" w:color="auto"/>
        <w:left w:val="none" w:sz="0" w:space="0" w:color="auto"/>
        <w:bottom w:val="none" w:sz="0" w:space="0" w:color="auto"/>
        <w:right w:val="none" w:sz="0" w:space="0" w:color="auto"/>
      </w:divBdr>
    </w:div>
    <w:div w:id="1651904216">
      <w:bodyDiv w:val="1"/>
      <w:marLeft w:val="0"/>
      <w:marRight w:val="0"/>
      <w:marTop w:val="0"/>
      <w:marBottom w:val="0"/>
      <w:divBdr>
        <w:top w:val="none" w:sz="0" w:space="0" w:color="auto"/>
        <w:left w:val="none" w:sz="0" w:space="0" w:color="auto"/>
        <w:bottom w:val="none" w:sz="0" w:space="0" w:color="auto"/>
        <w:right w:val="none" w:sz="0" w:space="0" w:color="auto"/>
      </w:divBdr>
    </w:div>
    <w:div w:id="1725719580">
      <w:bodyDiv w:val="1"/>
      <w:marLeft w:val="0"/>
      <w:marRight w:val="0"/>
      <w:marTop w:val="0"/>
      <w:marBottom w:val="0"/>
      <w:divBdr>
        <w:top w:val="none" w:sz="0" w:space="0" w:color="auto"/>
        <w:left w:val="none" w:sz="0" w:space="0" w:color="auto"/>
        <w:bottom w:val="none" w:sz="0" w:space="0" w:color="auto"/>
        <w:right w:val="none" w:sz="0" w:space="0" w:color="auto"/>
      </w:divBdr>
    </w:div>
    <w:div w:id="1737512958">
      <w:bodyDiv w:val="1"/>
      <w:marLeft w:val="0"/>
      <w:marRight w:val="0"/>
      <w:marTop w:val="0"/>
      <w:marBottom w:val="0"/>
      <w:divBdr>
        <w:top w:val="none" w:sz="0" w:space="0" w:color="auto"/>
        <w:left w:val="none" w:sz="0" w:space="0" w:color="auto"/>
        <w:bottom w:val="none" w:sz="0" w:space="0" w:color="auto"/>
        <w:right w:val="none" w:sz="0" w:space="0" w:color="auto"/>
      </w:divBdr>
    </w:div>
    <w:div w:id="1746998159">
      <w:bodyDiv w:val="1"/>
      <w:marLeft w:val="0"/>
      <w:marRight w:val="0"/>
      <w:marTop w:val="0"/>
      <w:marBottom w:val="0"/>
      <w:divBdr>
        <w:top w:val="none" w:sz="0" w:space="0" w:color="auto"/>
        <w:left w:val="none" w:sz="0" w:space="0" w:color="auto"/>
        <w:bottom w:val="none" w:sz="0" w:space="0" w:color="auto"/>
        <w:right w:val="none" w:sz="0" w:space="0" w:color="auto"/>
      </w:divBdr>
    </w:div>
    <w:div w:id="1772507486">
      <w:bodyDiv w:val="1"/>
      <w:marLeft w:val="0"/>
      <w:marRight w:val="0"/>
      <w:marTop w:val="0"/>
      <w:marBottom w:val="0"/>
      <w:divBdr>
        <w:top w:val="none" w:sz="0" w:space="0" w:color="auto"/>
        <w:left w:val="none" w:sz="0" w:space="0" w:color="auto"/>
        <w:bottom w:val="none" w:sz="0" w:space="0" w:color="auto"/>
        <w:right w:val="none" w:sz="0" w:space="0" w:color="auto"/>
      </w:divBdr>
    </w:div>
    <w:div w:id="1794134457">
      <w:bodyDiv w:val="1"/>
      <w:marLeft w:val="0"/>
      <w:marRight w:val="0"/>
      <w:marTop w:val="0"/>
      <w:marBottom w:val="0"/>
      <w:divBdr>
        <w:top w:val="none" w:sz="0" w:space="0" w:color="auto"/>
        <w:left w:val="none" w:sz="0" w:space="0" w:color="auto"/>
        <w:bottom w:val="none" w:sz="0" w:space="0" w:color="auto"/>
        <w:right w:val="none" w:sz="0" w:space="0" w:color="auto"/>
      </w:divBdr>
    </w:div>
    <w:div w:id="1801798491">
      <w:bodyDiv w:val="1"/>
      <w:marLeft w:val="0"/>
      <w:marRight w:val="0"/>
      <w:marTop w:val="0"/>
      <w:marBottom w:val="0"/>
      <w:divBdr>
        <w:top w:val="none" w:sz="0" w:space="0" w:color="auto"/>
        <w:left w:val="none" w:sz="0" w:space="0" w:color="auto"/>
        <w:bottom w:val="none" w:sz="0" w:space="0" w:color="auto"/>
        <w:right w:val="none" w:sz="0" w:space="0" w:color="auto"/>
      </w:divBdr>
    </w:div>
    <w:div w:id="1818643205">
      <w:bodyDiv w:val="1"/>
      <w:marLeft w:val="0"/>
      <w:marRight w:val="0"/>
      <w:marTop w:val="0"/>
      <w:marBottom w:val="0"/>
      <w:divBdr>
        <w:top w:val="none" w:sz="0" w:space="0" w:color="auto"/>
        <w:left w:val="none" w:sz="0" w:space="0" w:color="auto"/>
        <w:bottom w:val="none" w:sz="0" w:space="0" w:color="auto"/>
        <w:right w:val="none" w:sz="0" w:space="0" w:color="auto"/>
      </w:divBdr>
    </w:div>
    <w:div w:id="1843471627">
      <w:bodyDiv w:val="1"/>
      <w:marLeft w:val="0"/>
      <w:marRight w:val="0"/>
      <w:marTop w:val="0"/>
      <w:marBottom w:val="0"/>
      <w:divBdr>
        <w:top w:val="none" w:sz="0" w:space="0" w:color="auto"/>
        <w:left w:val="none" w:sz="0" w:space="0" w:color="auto"/>
        <w:bottom w:val="none" w:sz="0" w:space="0" w:color="auto"/>
        <w:right w:val="none" w:sz="0" w:space="0" w:color="auto"/>
      </w:divBdr>
    </w:div>
    <w:div w:id="1861047512">
      <w:bodyDiv w:val="1"/>
      <w:marLeft w:val="0"/>
      <w:marRight w:val="0"/>
      <w:marTop w:val="0"/>
      <w:marBottom w:val="0"/>
      <w:divBdr>
        <w:top w:val="none" w:sz="0" w:space="0" w:color="auto"/>
        <w:left w:val="none" w:sz="0" w:space="0" w:color="auto"/>
        <w:bottom w:val="none" w:sz="0" w:space="0" w:color="auto"/>
        <w:right w:val="none" w:sz="0" w:space="0" w:color="auto"/>
      </w:divBdr>
    </w:div>
    <w:div w:id="1883899128">
      <w:bodyDiv w:val="1"/>
      <w:marLeft w:val="0"/>
      <w:marRight w:val="0"/>
      <w:marTop w:val="0"/>
      <w:marBottom w:val="0"/>
      <w:divBdr>
        <w:top w:val="none" w:sz="0" w:space="0" w:color="auto"/>
        <w:left w:val="none" w:sz="0" w:space="0" w:color="auto"/>
        <w:bottom w:val="none" w:sz="0" w:space="0" w:color="auto"/>
        <w:right w:val="none" w:sz="0" w:space="0" w:color="auto"/>
      </w:divBdr>
    </w:div>
    <w:div w:id="1986276756">
      <w:bodyDiv w:val="1"/>
      <w:marLeft w:val="0"/>
      <w:marRight w:val="0"/>
      <w:marTop w:val="0"/>
      <w:marBottom w:val="0"/>
      <w:divBdr>
        <w:top w:val="none" w:sz="0" w:space="0" w:color="auto"/>
        <w:left w:val="none" w:sz="0" w:space="0" w:color="auto"/>
        <w:bottom w:val="none" w:sz="0" w:space="0" w:color="auto"/>
        <w:right w:val="none" w:sz="0" w:space="0" w:color="auto"/>
      </w:divBdr>
    </w:div>
    <w:div w:id="1991053821">
      <w:bodyDiv w:val="1"/>
      <w:marLeft w:val="0"/>
      <w:marRight w:val="0"/>
      <w:marTop w:val="0"/>
      <w:marBottom w:val="0"/>
      <w:divBdr>
        <w:top w:val="none" w:sz="0" w:space="0" w:color="auto"/>
        <w:left w:val="none" w:sz="0" w:space="0" w:color="auto"/>
        <w:bottom w:val="none" w:sz="0" w:space="0" w:color="auto"/>
        <w:right w:val="none" w:sz="0" w:space="0" w:color="auto"/>
      </w:divBdr>
    </w:div>
    <w:div w:id="199780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EYK08</b:Tag>
    <b:SourceType>JournalArticle</b:SourceType>
    <b:Guid>{906C7B95-34D1-4EE4-98E7-58764D5C0092}</b:Guid>
    <b:Author>
      <b:Author>
        <b:NameList>
          <b:Person>
            <b:Last>Ng</b:Last>
            <b:First>E.</b:First>
            <b:Middle>Y.-K.</b:Middle>
          </b:Person>
        </b:NameList>
      </b:Author>
    </b:Author>
    <b:Title>The review of thermography as promising non-invasive detection modality for breast tumor</b:Title>
    <b:JournalName> International journal of thermal science, 850-851</b:JournalName>
    <b:Year>2008</b:Year>
    <b:RefOrder>1</b:RefOrder>
  </b:Source>
  <b:Source>
    <b:Tag>DJM10</b:Tag>
    <b:SourceType>Report</b:SourceType>
    <b:Guid>{10733CBE-38C1-4E85-B3D3-87151013FB61}</b:Guid>
    <b:Title>Diagnostic imaging of the canine stiﬂe: a review</b:Title>
    <b:Year>2010</b:Year>
    <b:Publisher> Veterinary surgery, vol. 39, no. 3, pp. 284–295</b:Publisher>
    <b:Author>
      <b:Author>
        <b:NameList>
          <b:Person>
            <b:Last>Marino</b:Last>
            <b:First>D.</b:First>
            <b:Middle>J.</b:Middle>
          </b:Person>
          <b:Person>
            <b:Last>Loughin</b:Last>
            <b:First>C.</b:First>
            <b:Middle>A.</b:Middle>
          </b:Person>
        </b:NameList>
      </b:Author>
    </b:Author>
    <b:RefOrder>2</b:RefOrder>
  </b:Source>
  <b:Source>
    <b:Tag>VRe14</b:Tag>
    <b:SourceType>ConferenceProceedings</b:SourceType>
    <b:Guid>{FDD30930-BE9B-4154-8F68-0D124CAB1666}</b:Guid>
    <b:Title>Use of thermographic imaging in clinical diagnosis of small animal: preliminary notes</b:Title>
    <b:Year>2014</b:Year>
    <b:City>Italy</b:City>
    <b:Author>
      <b:Author>
        <b:NameList>
          <b:Person>
            <b:Last>Redaelli</b:Last>
            <b:First>V.</b:First>
          </b:Person>
          <b:Person>
            <b:Last>Tanzi</b:Last>
            <b:First>B.</b:First>
          </b:Person>
          <b:Person>
            <b:Last>Luzi</b:Last>
            <b:First>F.</b:First>
          </b:Person>
          <b:Person>
            <b:Last>Stefanello</b:Last>
            <b:First>D.</b:First>
          </b:Person>
          <b:Person>
            <b:Last>Proverbio</b:Last>
            <b:First>D.</b:First>
          </b:Person>
          <b:Person>
            <b:Last>Crosta</b:Last>
            <b:First>L.</b:First>
            <b:Middle>a. D. G. M.</b:Middle>
          </b:Person>
        </b:NameList>
      </b:Author>
    </b:Author>
    <b:ConferenceName>Annali dell'Istituto Superiore di Sanità 50(2), 140-146,</b:ConferenceName>
    <b:RefOrder>3</b:RefOrder>
  </b:Source>
  <b:Source>
    <b:Tag>Sco10</b:Tag>
    <b:SourceType>Report</b:SourceType>
    <b:Guid>{0F1C2637-C430-4045-A0C9-53A4086D23C6}</b:Guid>
    <b:Title>Veterinary Thermographic Image Analysis</b:Title>
    <b:Year>January 22,2010</b:Year>
    <b:Author>
      <b:Author>
        <b:NameList>
          <b:Person>
            <b:Last>Umabugh</b:Last>
            <b:First>Scott</b:First>
            <b:Middle>E.</b:Middle>
          </b:Person>
          <b:Person>
            <b:Last>Solt</b:Last>
            <b:First>Patrick</b:First>
          </b:Person>
          <b:Person>
            <b:Last>Akkineni</b:Last>
            <b:First>Hari</b:First>
            <b:Middle>Krishna</b:Middle>
          </b:Person>
        </b:NameList>
      </b:Author>
    </b:Author>
    <b:RefOrder>4</b:RefOrder>
  </b:Source>
  <b:Source>
    <b:Tag>Pou14</b:Tag>
    <b:SourceType>Report</b:SourceType>
    <b:Guid>{A50DD3F8-4F0C-49FC-BA4B-59ACA02BEFF3}</b:Guid>
    <b:Author>
      <b:Author>
        <b:NameList>
          <b:Person>
            <b:Last>Poudel</b:Last>
            <b:First>Kumari</b:First>
            <b:Middle>Heema</b:Middle>
          </b:Person>
        </b:NameList>
      </b:Author>
    </b:Author>
    <b:Title>Laws Texture Features Implementation and Integration in CVIP-FEPC</b:Title>
    <b:Year>2014</b:Year>
    <b:RefOrder>5</b:RefOrder>
  </b:Source>
</b:Sources>
</file>

<file path=customXml/itemProps1.xml><?xml version="1.0" encoding="utf-8"?>
<ds:datastoreItem xmlns:ds="http://schemas.openxmlformats.org/officeDocument/2006/customXml" ds:itemID="{38B3513D-412C-4442-8DC7-03ACE58AC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19</Pages>
  <Words>3418</Words>
  <Characters>19488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ITS</Company>
  <LinksUpToDate>false</LinksUpToDate>
  <CharactersWithSpaces>22861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 Gita</dc:creator>
  <cp:keywords/>
  <dc:description/>
  <cp:lastModifiedBy>Umbaugh, Scott</cp:lastModifiedBy>
  <cp:revision>10</cp:revision>
  <dcterms:created xsi:type="dcterms:W3CDTF">2018-04-08T20:24:00Z</dcterms:created>
  <dcterms:modified xsi:type="dcterms:W3CDTF">2018-04-08T21:44:00Z</dcterms:modified>
</cp:coreProperties>
</file>